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5ADC4" w14:textId="77777777" w:rsidR="00226D53" w:rsidRDefault="00226D53" w:rsidP="00B063DC">
      <w:pPr>
        <w:pStyle w:val="Kopfzeile"/>
      </w:pPr>
    </w:p>
    <w:p w14:paraId="5067E589" w14:textId="77777777" w:rsidR="00E85FB6" w:rsidRDefault="00CD505F" w:rsidP="00CA0E88">
      <w:pPr>
        <w:pStyle w:val="Titel-Subberschrift"/>
        <w:framePr w:h="8986" w:wrap="notBeside" w:vAnchor="page" w:y="6406"/>
        <w:spacing w:after="0"/>
      </w:pPr>
      <w:r w:rsidRPr="0001757A">
        <w:t>Statistische Basisprüfung</w:t>
      </w:r>
      <w:r w:rsidR="005C6465">
        <w:t xml:space="preserve"> </w:t>
      </w:r>
      <w:r w:rsidRPr="0001757A">
        <w:t>Auffälligkeitskriterien:</w:t>
      </w:r>
      <w:r>
        <w:br/>
      </w:r>
      <w:r w:rsidRPr="0001757A">
        <w:t xml:space="preserve">Plausibilität und Vollzähligkeit nach </w:t>
      </w:r>
      <w:r>
        <w:t>QSKH-RL</w:t>
      </w:r>
    </w:p>
    <w:p w14:paraId="3CDD8E7D" w14:textId="77777777" w:rsidR="0055486F" w:rsidRDefault="0055486F" w:rsidP="00CA0E88">
      <w:pPr>
        <w:pStyle w:val="Titel-berschrift"/>
        <w:framePr w:h="8986" w:wrap="notBeside" w:vAnchor="page" w:y="6406"/>
        <w:suppressAutoHyphens/>
        <w:spacing w:before="240" w:after="0"/>
      </w:pPr>
    </w:p>
    <w:p w14:paraId="1AB02376" w14:textId="77777777" w:rsidR="009F2AFF" w:rsidRDefault="009F2AFF" w:rsidP="004A629C">
      <w:pPr>
        <w:pStyle w:val="Titel-berschrift"/>
        <w:framePr w:h="8986" w:wrap="notBeside" w:vAnchor="page" w:y="6406"/>
        <w:suppressAutoHyphens/>
      </w:pPr>
      <w:r>
        <w:t>Geburtshilfe</w:t>
      </w:r>
    </w:p>
    <w:p w14:paraId="724D155E" w14:textId="77777777" w:rsidR="00E76131" w:rsidRPr="00E76131" w:rsidRDefault="00E76131" w:rsidP="009D42B4">
      <w:pPr>
        <w:pStyle w:val="Titel-Subberschrift"/>
        <w:framePr w:h="8986" w:wrap="notBeside" w:vAnchor="page" w:y="6406"/>
      </w:pPr>
      <w:r>
        <w:t>Erfassungsjahr 2019</w:t>
      </w:r>
    </w:p>
    <w:p w14:paraId="1239BD7F" w14:textId="77777777" w:rsidR="0062142C" w:rsidRDefault="0062142C" w:rsidP="0062142C">
      <w:pPr>
        <w:pStyle w:val="TitelseiteStand"/>
        <w:framePr w:h="8986" w:wrap="notBeside" w:vAnchor="page" w:y="6406"/>
      </w:pPr>
    </w:p>
    <w:p w14:paraId="4C277ED6" w14:textId="0FCB3665" w:rsidR="009F2AFF" w:rsidRPr="009F2AFF" w:rsidRDefault="009F2AFF" w:rsidP="009D42B4">
      <w:pPr>
        <w:pStyle w:val="TitelseiteStand"/>
        <w:framePr w:h="8986" w:wrap="notBeside" w:vAnchor="page" w:y="6406"/>
      </w:pPr>
      <w:r w:rsidRPr="009F2AFF">
        <w:t xml:space="preserve">Stand: </w:t>
      </w:r>
      <w:del w:id="0" w:author="IQTIG" w:date="2020-04-29T09:45:00Z">
        <w:r>
          <w:delText>28.02</w:delText>
        </w:r>
      </w:del>
      <w:ins w:id="1" w:author="IQTIG" w:date="2020-04-29T09:45:00Z">
        <w:r>
          <w:t>29.04</w:t>
        </w:r>
      </w:ins>
      <w:r>
        <w:t>.2020</w:t>
      </w:r>
    </w:p>
    <w:p w14:paraId="2239BF72"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3BA7A0B4" wp14:editId="28CCF029">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59261568" wp14:editId="25101FAF">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1C723AE1"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769C3B70" wp14:editId="62A120BC">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54981A2"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4FFF1105" w14:textId="77777777" w:rsidR="00BF427B" w:rsidRDefault="00A000B3" w:rsidP="00BF427B">
      <w:pPr>
        <w:pStyle w:val="StandardImpressum"/>
        <w:spacing w:after="0"/>
        <w:rPr>
          <w:b/>
        </w:rPr>
      </w:pPr>
      <w:r w:rsidRPr="00EC19C9">
        <w:rPr>
          <w:b/>
        </w:rPr>
        <w:t>Thema:</w:t>
      </w:r>
    </w:p>
    <w:p w14:paraId="073CDF9C" w14:textId="77777777" w:rsidR="00F62B2A" w:rsidRPr="00F80A57" w:rsidRDefault="00C22242" w:rsidP="00DB2828">
      <w:pPr>
        <w:pStyle w:val="StandardImpressumkeineSilbentrennung"/>
      </w:pPr>
      <w:r>
        <w:t>Statistische Basisprüfung Auffälligkeitskriterien: Plausibilität und Vollzähligkeit nach QSKH-RL. Geburtshilfe. Rechenregeln für das Erfassungsjahr 2019</w:t>
      </w:r>
    </w:p>
    <w:p w14:paraId="455B21A3" w14:textId="77777777" w:rsidR="00A000B3" w:rsidRDefault="00A000B3" w:rsidP="00A000B3">
      <w:pPr>
        <w:pStyle w:val="StandardImpressum"/>
      </w:pPr>
      <w:r w:rsidRPr="00EC19C9">
        <w:rPr>
          <w:b/>
        </w:rPr>
        <w:t>Auftraggeber:</w:t>
      </w:r>
      <w:r>
        <w:rPr>
          <w:b/>
        </w:rPr>
        <w:br/>
      </w:r>
      <w:r w:rsidRPr="005F3E57">
        <w:t>Gemeinsamer Bundesausschuss</w:t>
      </w:r>
    </w:p>
    <w:p w14:paraId="54264C5F" w14:textId="01F270CD" w:rsidR="00A000B3" w:rsidRPr="005F3E57" w:rsidRDefault="00A000B3" w:rsidP="00A000B3">
      <w:pPr>
        <w:pStyle w:val="StandardImpressum"/>
      </w:pPr>
      <w:r w:rsidRPr="00EC19C9">
        <w:rPr>
          <w:b/>
        </w:rPr>
        <w:t>Datum der Abgabe:</w:t>
      </w:r>
      <w:r>
        <w:rPr>
          <w:b/>
        </w:rPr>
        <w:br/>
      </w:r>
      <w:del w:id="6" w:author="IQTIG" w:date="2020-04-29T09:45:00Z">
        <w:r>
          <w:delText>28.02</w:delText>
        </w:r>
      </w:del>
      <w:ins w:id="7" w:author="IQTIG" w:date="2020-04-29T09:45:00Z">
        <w:r>
          <w:t>29.04</w:t>
        </w:r>
      </w:ins>
      <w:r>
        <w:t>.2020</w:t>
      </w:r>
    </w:p>
    <w:p w14:paraId="5C4CB067"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05183BBC" w14:textId="77777777" w:rsidR="00A000B3" w:rsidRPr="005F3E57" w:rsidRDefault="00A000B3" w:rsidP="00A000B3">
      <w:pPr>
        <w:pStyle w:val="StandardImpressum"/>
      </w:pPr>
      <w:r w:rsidRPr="005F3E57">
        <w:t>Katharina-Heinroth-Ufer 1</w:t>
      </w:r>
      <w:r w:rsidRPr="005F3E57">
        <w:br/>
        <w:t>10787 Berlin</w:t>
      </w:r>
    </w:p>
    <w:p w14:paraId="0DB84662"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170E215" w14:textId="77777777" w:rsidR="00907B99" w:rsidRDefault="00BE4593" w:rsidP="00091365">
      <w:pPr>
        <w:pStyle w:val="IQTIG-Hyperlinlk"/>
      </w:pPr>
      <w:hyperlink r:id="rId10" w:history="1">
        <w:r w:rsidR="006D08D6" w:rsidRPr="002B1243">
          <w:t>verfahrenssupport@iqtig.org</w:t>
        </w:r>
      </w:hyperlink>
      <w:r w:rsidR="00A000B3" w:rsidRPr="002B1243">
        <w:br/>
        <w:t>https://www.iqtig.org</w:t>
      </w:r>
    </w:p>
    <w:bookmarkStart w:id="8" w:name="_Toc1482031_1" w:displacedByCustomXml="next"/>
    <w:bookmarkStart w:id="9" w:name="_Toc1737406_1" w:displacedByCustomXml="next"/>
    <w:bookmarkStart w:id="10" w:name="_Toc1737431_1" w:displacedByCustomXml="next"/>
    <w:bookmarkStart w:id="11" w:name="_Toc1737503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29E4095"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67B6A7A0" w14:textId="63356D89" w:rsidR="00BE4593"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9046030" w:history="1">
            <w:r w:rsidR="00BE4593" w:rsidRPr="00901341">
              <w:rPr>
                <w:rStyle w:val="Hyperlink"/>
              </w:rPr>
              <w:t>850318: Angabe E-E-Zeit &lt; 3 Minuten</w:t>
            </w:r>
            <w:r w:rsidR="00BE4593">
              <w:rPr>
                <w:webHidden/>
              </w:rPr>
              <w:tab/>
            </w:r>
            <w:r w:rsidR="00BE4593">
              <w:rPr>
                <w:webHidden/>
              </w:rPr>
              <w:fldChar w:fldCharType="begin"/>
            </w:r>
            <w:r w:rsidR="00BE4593">
              <w:rPr>
                <w:webHidden/>
              </w:rPr>
              <w:instrText xml:space="preserve"> PAGEREF _Toc39046030 \h </w:instrText>
            </w:r>
            <w:r w:rsidR="00BE4593">
              <w:rPr>
                <w:webHidden/>
              </w:rPr>
            </w:r>
            <w:r w:rsidR="00BE4593">
              <w:rPr>
                <w:webHidden/>
              </w:rPr>
              <w:fldChar w:fldCharType="separate"/>
            </w:r>
            <w:r w:rsidR="00BE4593">
              <w:rPr>
                <w:webHidden/>
              </w:rPr>
              <w:t>4</w:t>
            </w:r>
            <w:r w:rsidR="00BE4593">
              <w:rPr>
                <w:webHidden/>
              </w:rPr>
              <w:fldChar w:fldCharType="end"/>
            </w:r>
          </w:hyperlink>
        </w:p>
        <w:p w14:paraId="65499F08" w14:textId="6029429D" w:rsidR="00BE4593" w:rsidRDefault="00BE4593">
          <w:pPr>
            <w:pStyle w:val="Verzeichnis1"/>
            <w:rPr>
              <w:sz w:val="22"/>
            </w:rPr>
          </w:pPr>
          <w:hyperlink w:anchor="_Toc39046031" w:history="1">
            <w:r w:rsidRPr="00901341">
              <w:rPr>
                <w:rStyle w:val="Hyperlink"/>
              </w:rPr>
              <w:t>850224: Häufig fehlende Angabe des 5-Minuten-Apgar oder fehlende Angabe des Nabelarterien-pH-Wertes sowie fehlende Angabe des Base Excess</w:t>
            </w:r>
            <w:r>
              <w:rPr>
                <w:webHidden/>
              </w:rPr>
              <w:tab/>
            </w:r>
            <w:r>
              <w:rPr>
                <w:webHidden/>
              </w:rPr>
              <w:fldChar w:fldCharType="begin"/>
            </w:r>
            <w:r>
              <w:rPr>
                <w:webHidden/>
              </w:rPr>
              <w:instrText xml:space="preserve"> PAGEREF _Toc39046031 \h </w:instrText>
            </w:r>
            <w:r>
              <w:rPr>
                <w:webHidden/>
              </w:rPr>
            </w:r>
            <w:r>
              <w:rPr>
                <w:webHidden/>
              </w:rPr>
              <w:fldChar w:fldCharType="separate"/>
            </w:r>
            <w:r>
              <w:rPr>
                <w:webHidden/>
              </w:rPr>
              <w:t>6</w:t>
            </w:r>
            <w:r>
              <w:rPr>
                <w:webHidden/>
              </w:rPr>
              <w:fldChar w:fldCharType="end"/>
            </w:r>
          </w:hyperlink>
        </w:p>
        <w:p w14:paraId="5466E40D" w14:textId="200247A6" w:rsidR="00BE4593" w:rsidRDefault="00BE4593">
          <w:pPr>
            <w:pStyle w:val="Verzeichnis1"/>
            <w:rPr>
              <w:sz w:val="22"/>
            </w:rPr>
          </w:pPr>
          <w:hyperlink w:anchor="_Toc39046032" w:history="1">
            <w:r w:rsidRPr="00901341">
              <w:rPr>
                <w:rStyle w:val="Hyperlink"/>
              </w:rPr>
              <w:t>850082: Auffälligkeitskriterium zur Überdokumentation</w:t>
            </w:r>
            <w:r>
              <w:rPr>
                <w:webHidden/>
              </w:rPr>
              <w:tab/>
            </w:r>
            <w:r>
              <w:rPr>
                <w:webHidden/>
              </w:rPr>
              <w:fldChar w:fldCharType="begin"/>
            </w:r>
            <w:r>
              <w:rPr>
                <w:webHidden/>
              </w:rPr>
              <w:instrText xml:space="preserve"> PAGEREF _Toc39046032 \h </w:instrText>
            </w:r>
            <w:r>
              <w:rPr>
                <w:webHidden/>
              </w:rPr>
            </w:r>
            <w:r>
              <w:rPr>
                <w:webHidden/>
              </w:rPr>
              <w:fldChar w:fldCharType="separate"/>
            </w:r>
            <w:r>
              <w:rPr>
                <w:webHidden/>
              </w:rPr>
              <w:t>9</w:t>
            </w:r>
            <w:r>
              <w:rPr>
                <w:webHidden/>
              </w:rPr>
              <w:fldChar w:fldCharType="end"/>
            </w:r>
          </w:hyperlink>
        </w:p>
        <w:p w14:paraId="0A47A104" w14:textId="27FA7580" w:rsidR="00BE4593" w:rsidRDefault="00BE4593">
          <w:pPr>
            <w:pStyle w:val="Verzeichnis1"/>
            <w:rPr>
              <w:sz w:val="22"/>
            </w:rPr>
          </w:pPr>
          <w:hyperlink w:anchor="_Toc39046033" w:history="1">
            <w:r w:rsidRPr="00901341">
              <w:rPr>
                <w:rStyle w:val="Hyperlink"/>
              </w:rPr>
              <w:t>850226: Auffälligkeitskriterium zum Minimaldatensatz (MDS)</w:t>
            </w:r>
            <w:r>
              <w:rPr>
                <w:webHidden/>
              </w:rPr>
              <w:tab/>
            </w:r>
            <w:r>
              <w:rPr>
                <w:webHidden/>
              </w:rPr>
              <w:fldChar w:fldCharType="begin"/>
            </w:r>
            <w:r>
              <w:rPr>
                <w:webHidden/>
              </w:rPr>
              <w:instrText xml:space="preserve"> PAGEREF _Toc39046033 \h </w:instrText>
            </w:r>
            <w:r>
              <w:rPr>
                <w:webHidden/>
              </w:rPr>
            </w:r>
            <w:r>
              <w:rPr>
                <w:webHidden/>
              </w:rPr>
              <w:fldChar w:fldCharType="separate"/>
            </w:r>
            <w:r>
              <w:rPr>
                <w:webHidden/>
              </w:rPr>
              <w:t>11</w:t>
            </w:r>
            <w:r>
              <w:rPr>
                <w:webHidden/>
              </w:rPr>
              <w:fldChar w:fldCharType="end"/>
            </w:r>
          </w:hyperlink>
        </w:p>
        <w:p w14:paraId="78F8C535" w14:textId="1DD2425E" w:rsidR="00BE4593" w:rsidRDefault="00BE4593">
          <w:pPr>
            <w:pStyle w:val="Verzeichnis1"/>
            <w:rPr>
              <w:sz w:val="22"/>
            </w:rPr>
          </w:pPr>
          <w:hyperlink w:anchor="_Toc39046034" w:history="1">
            <w:r w:rsidRPr="00901341">
              <w:rPr>
                <w:rStyle w:val="Hyperlink"/>
              </w:rPr>
              <w:t>Anhang I: Schlüssel (Spezifikation)</w:t>
            </w:r>
            <w:r>
              <w:rPr>
                <w:webHidden/>
              </w:rPr>
              <w:tab/>
            </w:r>
            <w:r>
              <w:rPr>
                <w:webHidden/>
              </w:rPr>
              <w:fldChar w:fldCharType="begin"/>
            </w:r>
            <w:r>
              <w:rPr>
                <w:webHidden/>
              </w:rPr>
              <w:instrText xml:space="preserve"> PAGEREF _Toc39046034 \h </w:instrText>
            </w:r>
            <w:r>
              <w:rPr>
                <w:webHidden/>
              </w:rPr>
            </w:r>
            <w:r>
              <w:rPr>
                <w:webHidden/>
              </w:rPr>
              <w:fldChar w:fldCharType="separate"/>
            </w:r>
            <w:r>
              <w:rPr>
                <w:webHidden/>
              </w:rPr>
              <w:t>13</w:t>
            </w:r>
            <w:r>
              <w:rPr>
                <w:webHidden/>
              </w:rPr>
              <w:fldChar w:fldCharType="end"/>
            </w:r>
          </w:hyperlink>
        </w:p>
        <w:p w14:paraId="7AB26947" w14:textId="5C620FCF" w:rsidR="00BE4593" w:rsidRDefault="00BE4593">
          <w:pPr>
            <w:pStyle w:val="Verzeichnis1"/>
            <w:rPr>
              <w:sz w:val="22"/>
            </w:rPr>
          </w:pPr>
          <w:hyperlink w:anchor="_Toc39046035" w:history="1">
            <w:r w:rsidRPr="00901341">
              <w:rPr>
                <w:rStyle w:val="Hyperlink"/>
              </w:rPr>
              <w:t>Anhang II: Listen</w:t>
            </w:r>
            <w:r>
              <w:rPr>
                <w:webHidden/>
              </w:rPr>
              <w:tab/>
            </w:r>
            <w:r>
              <w:rPr>
                <w:webHidden/>
              </w:rPr>
              <w:fldChar w:fldCharType="begin"/>
            </w:r>
            <w:r>
              <w:rPr>
                <w:webHidden/>
              </w:rPr>
              <w:instrText xml:space="preserve"> PAGEREF _Toc39046035 \h </w:instrText>
            </w:r>
            <w:r>
              <w:rPr>
                <w:webHidden/>
              </w:rPr>
            </w:r>
            <w:r>
              <w:rPr>
                <w:webHidden/>
              </w:rPr>
              <w:fldChar w:fldCharType="separate"/>
            </w:r>
            <w:r>
              <w:rPr>
                <w:webHidden/>
              </w:rPr>
              <w:t>15</w:t>
            </w:r>
            <w:r>
              <w:rPr>
                <w:webHidden/>
              </w:rPr>
              <w:fldChar w:fldCharType="end"/>
            </w:r>
          </w:hyperlink>
        </w:p>
        <w:p w14:paraId="297DBFB5" w14:textId="3DFA95B6" w:rsidR="00BE4593" w:rsidRDefault="00BE4593">
          <w:pPr>
            <w:pStyle w:val="Verzeichnis1"/>
            <w:rPr>
              <w:sz w:val="22"/>
            </w:rPr>
          </w:pPr>
          <w:hyperlink w:anchor="_Toc39046036" w:history="1">
            <w:r w:rsidRPr="00901341">
              <w:rPr>
                <w:rStyle w:val="Hyperlink"/>
              </w:rPr>
              <w:t>Anhang III: Vorberechnungen</w:t>
            </w:r>
            <w:r>
              <w:rPr>
                <w:webHidden/>
              </w:rPr>
              <w:tab/>
            </w:r>
            <w:r>
              <w:rPr>
                <w:webHidden/>
              </w:rPr>
              <w:fldChar w:fldCharType="begin"/>
            </w:r>
            <w:r>
              <w:rPr>
                <w:webHidden/>
              </w:rPr>
              <w:instrText xml:space="preserve"> PAGEREF _Toc39046036 \h </w:instrText>
            </w:r>
            <w:r>
              <w:rPr>
                <w:webHidden/>
              </w:rPr>
            </w:r>
            <w:r>
              <w:rPr>
                <w:webHidden/>
              </w:rPr>
              <w:fldChar w:fldCharType="separate"/>
            </w:r>
            <w:r>
              <w:rPr>
                <w:webHidden/>
              </w:rPr>
              <w:t>16</w:t>
            </w:r>
            <w:r>
              <w:rPr>
                <w:webHidden/>
              </w:rPr>
              <w:fldChar w:fldCharType="end"/>
            </w:r>
          </w:hyperlink>
        </w:p>
        <w:p w14:paraId="5830406B" w14:textId="65867051" w:rsidR="00BE4593" w:rsidRDefault="00BE4593">
          <w:pPr>
            <w:pStyle w:val="Verzeichnis1"/>
            <w:rPr>
              <w:sz w:val="22"/>
            </w:rPr>
          </w:pPr>
          <w:hyperlink w:anchor="_Toc39046037" w:history="1">
            <w:r w:rsidRPr="00901341">
              <w:rPr>
                <w:rStyle w:val="Hyperlink"/>
              </w:rPr>
              <w:t>Anhang IV: Funktionen</w:t>
            </w:r>
            <w:r>
              <w:rPr>
                <w:webHidden/>
              </w:rPr>
              <w:tab/>
            </w:r>
            <w:r>
              <w:rPr>
                <w:webHidden/>
              </w:rPr>
              <w:fldChar w:fldCharType="begin"/>
            </w:r>
            <w:r>
              <w:rPr>
                <w:webHidden/>
              </w:rPr>
              <w:instrText xml:space="preserve"> PAGEREF _Toc39046037 \h </w:instrText>
            </w:r>
            <w:r>
              <w:rPr>
                <w:webHidden/>
              </w:rPr>
            </w:r>
            <w:r>
              <w:rPr>
                <w:webHidden/>
              </w:rPr>
              <w:fldChar w:fldCharType="separate"/>
            </w:r>
            <w:r>
              <w:rPr>
                <w:webHidden/>
              </w:rPr>
              <w:t>17</w:t>
            </w:r>
            <w:r>
              <w:rPr>
                <w:webHidden/>
              </w:rPr>
              <w:fldChar w:fldCharType="end"/>
            </w:r>
          </w:hyperlink>
        </w:p>
        <w:p w14:paraId="4E243584" w14:textId="557B616A" w:rsidR="00BE4593" w:rsidRDefault="00BE4593">
          <w:pPr>
            <w:pStyle w:val="Verzeichnis1"/>
            <w:rPr>
              <w:sz w:val="22"/>
            </w:rPr>
          </w:pPr>
          <w:hyperlink w:anchor="_Toc39046038" w:history="1">
            <w:r w:rsidRPr="00901341">
              <w:rPr>
                <w:rStyle w:val="Hyperlink"/>
              </w:rPr>
              <w:t>Anhang V: Historie der Auffälligkeitskriterien</w:t>
            </w:r>
            <w:r>
              <w:rPr>
                <w:webHidden/>
              </w:rPr>
              <w:tab/>
            </w:r>
            <w:r>
              <w:rPr>
                <w:webHidden/>
              </w:rPr>
              <w:fldChar w:fldCharType="begin"/>
            </w:r>
            <w:r>
              <w:rPr>
                <w:webHidden/>
              </w:rPr>
              <w:instrText xml:space="preserve"> PAGEREF _Toc39046038 \h </w:instrText>
            </w:r>
            <w:r>
              <w:rPr>
                <w:webHidden/>
              </w:rPr>
            </w:r>
            <w:r>
              <w:rPr>
                <w:webHidden/>
              </w:rPr>
              <w:fldChar w:fldCharType="separate"/>
            </w:r>
            <w:r>
              <w:rPr>
                <w:webHidden/>
              </w:rPr>
              <w:t>18</w:t>
            </w:r>
            <w:r>
              <w:rPr>
                <w:webHidden/>
              </w:rPr>
              <w:fldChar w:fldCharType="end"/>
            </w:r>
          </w:hyperlink>
        </w:p>
        <w:p w14:paraId="1C44748D" w14:textId="7A77F9CA" w:rsidR="00CA1189" w:rsidRPr="00FB7D7D" w:rsidRDefault="00F46B13" w:rsidP="000F3DAF">
          <w:pPr>
            <w:pStyle w:val="Verzeichnis1"/>
            <w:rPr>
              <w:sz w:val="2"/>
              <w:szCs w:val="2"/>
            </w:rPr>
          </w:pPr>
          <w:r>
            <w:rPr>
              <w:b/>
              <w:bCs/>
            </w:rPr>
            <w:fldChar w:fldCharType="end"/>
          </w:r>
        </w:p>
      </w:sdtContent>
    </w:sdt>
    <w:bookmarkEnd w:id="12" w:displacedByCustomXml="prev"/>
    <w:p w14:paraId="093812A1" w14:textId="77777777" w:rsidR="00423ABA" w:rsidRDefault="00423ABA">
      <w:pPr>
        <w:sectPr w:rsidR="00423ABA" w:rsidSect="00F3034E">
          <w:headerReference w:type="default" r:id="rId11"/>
          <w:footerReference w:type="default" r:id="rId12"/>
          <w:type w:val="continuous"/>
          <w:pgSz w:w="11906" w:h="16838" w:code="9"/>
          <w:pgMar w:top="1418" w:right="1134" w:bottom="1418" w:left="1701" w:header="454" w:footer="737" w:gutter="0"/>
          <w:cols w:space="708"/>
          <w:titlePg/>
          <w:docGrid w:linePitch="360"/>
        </w:sectPr>
      </w:pPr>
    </w:p>
    <w:p w14:paraId="472F4FF4" w14:textId="77777777" w:rsidR="00293DEF" w:rsidRDefault="000B4C4F" w:rsidP="00271720">
      <w:pPr>
        <w:pStyle w:val="berschrift1ohneGliederung"/>
      </w:pPr>
      <w:bookmarkStart w:id="13" w:name="_Toc39046030"/>
      <w:r>
        <w:lastRenderedPageBreak/>
        <w:t>850318: Angabe E-E-Zeit &lt; 3 Minuten</w:t>
      </w:r>
      <w:bookmarkEnd w:id="13"/>
    </w:p>
    <w:p w14:paraId="7D1B1695" w14:textId="77777777" w:rsidR="000F0644" w:rsidRDefault="000B4C4F" w:rsidP="00492E33">
      <w:pPr>
        <w:pStyle w:val="Absatzberschriftebene2nurinNavigation"/>
      </w:pPr>
      <w:r>
        <w:t>Verwendete Datenfelder</w:t>
      </w:r>
    </w:p>
    <w:p w14:paraId="133E5542" w14:textId="77777777" w:rsidR="001046CA" w:rsidRPr="005319EE" w:rsidRDefault="000B4C4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2ECEE6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95973A8" w14:textId="77777777" w:rsidR="00216CD3" w:rsidRPr="009E2B0C" w:rsidRDefault="000B4C4F" w:rsidP="00F36061">
            <w:pPr>
              <w:pStyle w:val="Tabellenkopf"/>
            </w:pPr>
            <w:r>
              <w:t>Item</w:t>
            </w:r>
          </w:p>
        </w:tc>
        <w:tc>
          <w:tcPr>
            <w:tcW w:w="1097" w:type="pct"/>
          </w:tcPr>
          <w:p w14:paraId="57B6D417" w14:textId="77777777" w:rsidR="00216CD3" w:rsidRPr="009E2B0C" w:rsidRDefault="000B4C4F" w:rsidP="00F36061">
            <w:pPr>
              <w:pStyle w:val="Tabellenkopf"/>
            </w:pPr>
            <w:r>
              <w:t>Bezeichnung</w:t>
            </w:r>
          </w:p>
        </w:tc>
        <w:tc>
          <w:tcPr>
            <w:tcW w:w="326" w:type="pct"/>
          </w:tcPr>
          <w:p w14:paraId="1BF34AF4" w14:textId="77777777" w:rsidR="00216CD3" w:rsidRPr="009E2B0C" w:rsidRDefault="000B4C4F" w:rsidP="00F36061">
            <w:pPr>
              <w:pStyle w:val="Tabellenkopf"/>
            </w:pPr>
            <w:r>
              <w:t>M/K</w:t>
            </w:r>
          </w:p>
        </w:tc>
        <w:tc>
          <w:tcPr>
            <w:tcW w:w="1792" w:type="pct"/>
          </w:tcPr>
          <w:p w14:paraId="5F8F28E3" w14:textId="77777777" w:rsidR="00216CD3" w:rsidRPr="009E2B0C" w:rsidRDefault="000B4C4F" w:rsidP="00F36061">
            <w:pPr>
              <w:pStyle w:val="Tabellenkopf"/>
            </w:pPr>
            <w:r>
              <w:t>Schlüssel/Formel</w:t>
            </w:r>
          </w:p>
        </w:tc>
        <w:tc>
          <w:tcPr>
            <w:tcW w:w="1184" w:type="pct"/>
          </w:tcPr>
          <w:p w14:paraId="122079CA" w14:textId="77777777" w:rsidR="00216CD3" w:rsidRPr="009E2B0C" w:rsidRDefault="000B4C4F" w:rsidP="00DA3905">
            <w:pPr>
              <w:pStyle w:val="Tabellenkopf"/>
              <w:ind w:left="108" w:right="28"/>
            </w:pPr>
            <w:r>
              <w:t xml:space="preserve">Feldname  </w:t>
            </w:r>
          </w:p>
        </w:tc>
      </w:tr>
      <w:tr w:rsidR="00216CD3" w:rsidRPr="00743DF3" w14:paraId="4D5CFF16"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68201B0" w14:textId="77777777" w:rsidR="00216CD3" w:rsidRPr="00743DF3" w:rsidRDefault="000B4C4F" w:rsidP="00F36061">
            <w:pPr>
              <w:pStyle w:val="Tabellentext"/>
            </w:pPr>
            <w:r>
              <w:t>73:K</w:t>
            </w:r>
          </w:p>
        </w:tc>
        <w:tc>
          <w:tcPr>
            <w:tcW w:w="1097" w:type="pct"/>
          </w:tcPr>
          <w:p w14:paraId="54879FD8" w14:textId="77777777" w:rsidR="00216CD3" w:rsidRPr="00743DF3" w:rsidRDefault="000B4C4F" w:rsidP="00F36061">
            <w:pPr>
              <w:pStyle w:val="Tabellentext"/>
            </w:pPr>
            <w:r>
              <w:t>Notsektio</w:t>
            </w:r>
          </w:p>
        </w:tc>
        <w:tc>
          <w:tcPr>
            <w:tcW w:w="326" w:type="pct"/>
          </w:tcPr>
          <w:p w14:paraId="720C0951" w14:textId="77777777" w:rsidR="00216CD3" w:rsidRPr="00743DF3" w:rsidRDefault="000B4C4F" w:rsidP="00F36061">
            <w:pPr>
              <w:pStyle w:val="Tabellentext"/>
            </w:pPr>
            <w:r>
              <w:t>K</w:t>
            </w:r>
          </w:p>
        </w:tc>
        <w:tc>
          <w:tcPr>
            <w:tcW w:w="1792" w:type="pct"/>
          </w:tcPr>
          <w:p w14:paraId="52CE5F30" w14:textId="77777777" w:rsidR="00216CD3" w:rsidRPr="00743DF3" w:rsidRDefault="000B4C4F" w:rsidP="0053781D">
            <w:pPr>
              <w:pStyle w:val="Tabellentext"/>
              <w:ind w:left="564" w:hanging="451"/>
            </w:pPr>
            <w:r>
              <w:t>0 =</w:t>
            </w:r>
            <w:r>
              <w:tab/>
              <w:t>nein</w:t>
            </w:r>
          </w:p>
          <w:p w14:paraId="52268A88" w14:textId="77777777" w:rsidR="00216CD3" w:rsidRPr="00743DF3" w:rsidRDefault="000B4C4F" w:rsidP="0053781D">
            <w:pPr>
              <w:pStyle w:val="Tabellentext"/>
              <w:ind w:left="564" w:hanging="451"/>
            </w:pPr>
            <w:r>
              <w:t>1 =</w:t>
            </w:r>
            <w:r>
              <w:tab/>
              <w:t>ja</w:t>
            </w:r>
          </w:p>
        </w:tc>
        <w:tc>
          <w:tcPr>
            <w:tcW w:w="1184" w:type="pct"/>
          </w:tcPr>
          <w:p w14:paraId="2B9D51EF" w14:textId="77777777" w:rsidR="00216CD3" w:rsidRPr="00743DF3" w:rsidRDefault="000B4C4F" w:rsidP="00F36061">
            <w:pPr>
              <w:pStyle w:val="Tabellentext"/>
            </w:pPr>
            <w:r>
              <w:t>NOTSECTIO</w:t>
            </w:r>
          </w:p>
        </w:tc>
      </w:tr>
      <w:tr w:rsidR="00216CD3" w:rsidRPr="00743DF3" w14:paraId="6DE0455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03B2D0DA" w14:textId="77777777" w:rsidR="00216CD3" w:rsidRPr="00743DF3" w:rsidRDefault="000B4C4F" w:rsidP="00F36061">
            <w:pPr>
              <w:pStyle w:val="Tabellentext"/>
            </w:pPr>
            <w:r>
              <w:t>75:K</w:t>
            </w:r>
          </w:p>
        </w:tc>
        <w:tc>
          <w:tcPr>
            <w:tcW w:w="1097" w:type="pct"/>
          </w:tcPr>
          <w:p w14:paraId="7E02F736" w14:textId="77777777" w:rsidR="00216CD3" w:rsidRPr="00743DF3" w:rsidRDefault="000B4C4F" w:rsidP="00F36061">
            <w:pPr>
              <w:pStyle w:val="Tabellentext"/>
            </w:pPr>
            <w:r>
              <w:t>E-E-Zeit bei Notsektio</w:t>
            </w:r>
          </w:p>
        </w:tc>
        <w:tc>
          <w:tcPr>
            <w:tcW w:w="326" w:type="pct"/>
          </w:tcPr>
          <w:p w14:paraId="52D2BF6A" w14:textId="77777777" w:rsidR="00216CD3" w:rsidRPr="00743DF3" w:rsidRDefault="000B4C4F" w:rsidP="00F36061">
            <w:pPr>
              <w:pStyle w:val="Tabellentext"/>
            </w:pPr>
            <w:r>
              <w:t>K</w:t>
            </w:r>
          </w:p>
        </w:tc>
        <w:tc>
          <w:tcPr>
            <w:tcW w:w="1792" w:type="pct"/>
          </w:tcPr>
          <w:p w14:paraId="7A061574" w14:textId="77777777" w:rsidR="00216CD3" w:rsidRPr="00743DF3" w:rsidRDefault="000B4C4F" w:rsidP="0053781D">
            <w:pPr>
              <w:pStyle w:val="Tabellentext"/>
              <w:ind w:left="564" w:hanging="451"/>
            </w:pPr>
            <w:r>
              <w:t>in Minuten</w:t>
            </w:r>
          </w:p>
        </w:tc>
        <w:tc>
          <w:tcPr>
            <w:tcW w:w="1184" w:type="pct"/>
          </w:tcPr>
          <w:p w14:paraId="5671FC13" w14:textId="77777777" w:rsidR="00216CD3" w:rsidRPr="00743DF3" w:rsidRDefault="000B4C4F" w:rsidP="00F36061">
            <w:pPr>
              <w:pStyle w:val="Tabellentext"/>
            </w:pPr>
            <w:r>
              <w:t>EEZEIT</w:t>
            </w:r>
          </w:p>
        </w:tc>
      </w:tr>
    </w:tbl>
    <w:p w14:paraId="4FD0C550" w14:textId="77777777" w:rsidR="00423ABA" w:rsidRDefault="00423ABA">
      <w:pPr>
        <w:sectPr w:rsidR="00423ABA" w:rsidSect="009D493C">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701" w:header="454" w:footer="737" w:gutter="0"/>
          <w:cols w:space="708"/>
          <w:docGrid w:linePitch="360"/>
        </w:sectPr>
      </w:pPr>
    </w:p>
    <w:p w14:paraId="172E7C96" w14:textId="77777777" w:rsidR="006D1B0D" w:rsidRDefault="000B4C4F" w:rsidP="00F12416">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95"/>
      </w:tblGrid>
      <w:tr w:rsidR="000517F0" w14:paraId="10ED332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E36E5" w14:textId="623755CE" w:rsidR="000517F0" w:rsidRPr="000517F0" w:rsidRDefault="004F43CC" w:rsidP="009A6A2C">
            <w:pPr>
              <w:pStyle w:val="Tabellenkopf"/>
            </w:pPr>
            <w:del w:id="14" w:author="IQTIG" w:date="2020-04-29T09:45:00Z">
              <w:r>
                <w:delText>AK-</w:delText>
              </w:r>
            </w:del>
            <w:r w:rsidR="000B4C4F">
              <w:t>ID</w:t>
            </w:r>
          </w:p>
        </w:tc>
        <w:tc>
          <w:tcPr>
            <w:tcW w:w="5895" w:type="dxa"/>
          </w:tcPr>
          <w:p w14:paraId="383CD612" w14:textId="77777777" w:rsidR="000517F0"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850318</w:t>
            </w:r>
          </w:p>
        </w:tc>
      </w:tr>
      <w:tr w:rsidR="00C83B05" w14:paraId="687558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02500" w14:textId="77777777" w:rsidR="00C83B05" w:rsidRDefault="000B4C4F" w:rsidP="009A6A2C">
            <w:pPr>
              <w:pStyle w:val="Tabellenkopf"/>
            </w:pPr>
            <w:r>
              <w:t>Jahr der Erstanwendung</w:t>
            </w:r>
          </w:p>
        </w:tc>
        <w:tc>
          <w:tcPr>
            <w:tcW w:w="5895" w:type="dxa"/>
          </w:tcPr>
          <w:p w14:paraId="2A2855EE" w14:textId="77777777" w:rsidR="00C83B05"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2012</w:t>
            </w:r>
          </w:p>
        </w:tc>
      </w:tr>
      <w:tr w:rsidR="00C83B05" w14:paraId="7C47B30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D9225E" w14:textId="77777777" w:rsidR="00C83B05" w:rsidRDefault="000B4C4F" w:rsidP="009A6A2C">
            <w:pPr>
              <w:pStyle w:val="Tabellenkopf"/>
            </w:pPr>
            <w:r>
              <w:t>Begründung für die Auswahl</w:t>
            </w:r>
          </w:p>
        </w:tc>
        <w:tc>
          <w:tcPr>
            <w:tcW w:w="5895" w:type="dxa"/>
          </w:tcPr>
          <w:p w14:paraId="3D0871B3"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07FEBC1E"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52838771"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1AEFCAE7" w14:textId="77777777" w:rsidR="00C83B05" w:rsidRDefault="000B4C4F" w:rsidP="00C83B05">
            <w:pPr>
              <w:pStyle w:val="Tabellentext"/>
              <w:cnfStyle w:val="000000000000" w:firstRow="0" w:lastRow="0" w:firstColumn="0" w:lastColumn="0" w:oddVBand="0" w:evenVBand="0" w:oddHBand="0" w:evenHBand="0" w:firstRowFirstColumn="0" w:firstRowLastColumn="0" w:lastRowFirstColumn="0" w:lastRowLastColumn="0"/>
            </w:pPr>
            <w:r>
              <w:t>Fehldokumentation. Die Durchführung eines Notfallkaiserschnitts unter 3 Minuten kann als unrealistisch angesehen werden.</w:t>
            </w:r>
          </w:p>
        </w:tc>
      </w:tr>
      <w:tr w:rsidR="00C83B05" w14:paraId="4F7EF36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AB9C02" w14:textId="77777777" w:rsidR="00C83B05" w:rsidRDefault="000B4C4F" w:rsidP="00AD72D5">
            <w:pPr>
              <w:pStyle w:val="Tabellenkopf"/>
            </w:pPr>
            <w:r>
              <w:t>Bezug zu anderen</w:t>
            </w:r>
            <w:r>
              <w:br/>
              <w:t>Qualitätsindikatoren/Kennzahlen</w:t>
            </w:r>
          </w:p>
        </w:tc>
        <w:tc>
          <w:tcPr>
            <w:tcW w:w="5895" w:type="dxa"/>
          </w:tcPr>
          <w:p w14:paraId="038CE6CD" w14:textId="77777777" w:rsidR="00C83B05" w:rsidRPr="00C83B05"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1058: E-E-Zeit bei Notfallkaiserschnitt über 20 Minuten</w:t>
            </w:r>
          </w:p>
        </w:tc>
      </w:tr>
      <w:tr w:rsidR="000517F0" w14:paraId="5F47B3B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4D9C33" w14:textId="77777777" w:rsidR="000517F0" w:rsidRDefault="000B4C4F" w:rsidP="009975E4">
            <w:pPr>
              <w:pStyle w:val="Tabellenkopf"/>
            </w:pPr>
            <w:r>
              <w:t>Berechnungsart</w:t>
            </w:r>
          </w:p>
        </w:tc>
        <w:tc>
          <w:tcPr>
            <w:tcW w:w="5895" w:type="dxa"/>
          </w:tcPr>
          <w:p w14:paraId="406E372E"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Anzahl</w:t>
            </w:r>
          </w:p>
        </w:tc>
      </w:tr>
      <w:tr w:rsidR="000517F0" w14:paraId="4580938A"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C5F1FB" w14:textId="77777777" w:rsidR="000517F0" w:rsidRDefault="000B4C4F" w:rsidP="009A6A2C">
            <w:pPr>
              <w:pStyle w:val="Tabellenkopf"/>
            </w:pPr>
            <w:r>
              <w:t>Referenzbereich 2019</w:t>
            </w:r>
          </w:p>
        </w:tc>
        <w:tc>
          <w:tcPr>
            <w:tcW w:w="5895" w:type="dxa"/>
          </w:tcPr>
          <w:p w14:paraId="30E1121C"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 0</w:t>
            </w:r>
          </w:p>
        </w:tc>
      </w:tr>
      <w:tr w:rsidR="000517F0" w14:paraId="02852AF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8E707" w14:textId="77777777" w:rsidR="000517F0" w:rsidRDefault="000B4C4F" w:rsidP="00A3278E">
            <w:pPr>
              <w:pStyle w:val="Tabellenkopf"/>
            </w:pPr>
            <w:r w:rsidRPr="00E37ACC">
              <w:t>R</w:t>
            </w:r>
            <w:r>
              <w:t>eferenzbereich 2018</w:t>
            </w:r>
          </w:p>
        </w:tc>
        <w:tc>
          <w:tcPr>
            <w:tcW w:w="5895" w:type="dxa"/>
          </w:tcPr>
          <w:p w14:paraId="1AB3E5D7" w14:textId="77777777" w:rsidR="000517F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 0</w:t>
            </w:r>
          </w:p>
        </w:tc>
      </w:tr>
      <w:tr w:rsidR="00B66E40" w14:paraId="6526707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E38F8" w14:textId="77777777" w:rsidR="00B66E40" w:rsidRDefault="000B4C4F" w:rsidP="009A6A2C">
            <w:pPr>
              <w:pStyle w:val="Tabellenkopf"/>
            </w:pPr>
            <w:r>
              <w:t>Erläuterung zum Referenzbereich 2019</w:t>
            </w:r>
          </w:p>
        </w:tc>
        <w:tc>
          <w:tcPr>
            <w:tcW w:w="5895" w:type="dxa"/>
          </w:tcPr>
          <w:p w14:paraId="076C69E0"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Der Referenzbereich bezieht sich auf die Anzahl im Zähler.</w:t>
            </w:r>
          </w:p>
        </w:tc>
      </w:tr>
      <w:tr w:rsidR="00B66E40" w14:paraId="6B892EB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B4967D" w14:textId="77777777" w:rsidR="00B66E40" w:rsidRDefault="000B4C4F" w:rsidP="009A6A2C">
            <w:pPr>
              <w:pStyle w:val="Tabellenkopf"/>
            </w:pPr>
            <w:r>
              <w:t>Erläuterung zum Strukturierten Dialog bzw. Stellungnahmeverfahren 2019</w:t>
            </w:r>
          </w:p>
        </w:tc>
        <w:tc>
          <w:tcPr>
            <w:tcW w:w="5895" w:type="dxa"/>
          </w:tcPr>
          <w:p w14:paraId="40FE016B"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4C6955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8D17826" w14:textId="77777777" w:rsidR="00B66E40" w:rsidRPr="00E37ACC" w:rsidRDefault="000B4C4F" w:rsidP="009A6A2C">
            <w:pPr>
              <w:pStyle w:val="Tabellenkopf"/>
            </w:pPr>
            <w:r w:rsidRPr="00E37ACC">
              <w:t>Rechenregeln</w:t>
            </w:r>
          </w:p>
        </w:tc>
        <w:tc>
          <w:tcPr>
            <w:tcW w:w="5895" w:type="dxa"/>
          </w:tcPr>
          <w:p w14:paraId="66FB0BAA"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7FB6BFF"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E-E-Zeit &lt; 3 Minuten</w:t>
            </w:r>
          </w:p>
          <w:p w14:paraId="136AFD6A"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A8894F1" w14:textId="77777777" w:rsidR="00694883" w:rsidRPr="00715CCE" w:rsidRDefault="000B4C4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Kinder, die per Notfallkaiserschnitt entbunden wurden</w:t>
            </w:r>
          </w:p>
        </w:tc>
      </w:tr>
      <w:tr w:rsidR="00B66E40" w14:paraId="3871DD8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415B7EB3" w14:textId="77777777" w:rsidR="00B66E40" w:rsidRPr="00E37ACC" w:rsidRDefault="000B4C4F" w:rsidP="009A6A2C">
            <w:pPr>
              <w:pStyle w:val="Tabellenkopf"/>
            </w:pPr>
            <w:r w:rsidRPr="00E37ACC">
              <w:t>Erläuterung der Rechenregel</w:t>
            </w:r>
          </w:p>
        </w:tc>
        <w:tc>
          <w:tcPr>
            <w:tcW w:w="5895" w:type="dxa"/>
          </w:tcPr>
          <w:p w14:paraId="6E1861EE"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943468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4D27E5" w14:textId="77777777" w:rsidR="00B66E40" w:rsidRPr="00E37ACC" w:rsidRDefault="000B4C4F" w:rsidP="009A6A2C">
            <w:pPr>
              <w:pStyle w:val="Tabellenkopf"/>
            </w:pPr>
            <w:r w:rsidRPr="00E37ACC">
              <w:t>Teildatensatzbezug</w:t>
            </w:r>
          </w:p>
        </w:tc>
        <w:tc>
          <w:tcPr>
            <w:tcW w:w="5895" w:type="dxa"/>
          </w:tcPr>
          <w:p w14:paraId="42001C1C"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16/1:K</w:t>
            </w:r>
          </w:p>
        </w:tc>
      </w:tr>
      <w:tr w:rsidR="00C83B05" w14:paraId="64FE6F6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F65AAD" w14:textId="77777777" w:rsidR="00C83B05" w:rsidRPr="00E37ACC" w:rsidRDefault="000B4C4F" w:rsidP="009A6A2C">
            <w:pPr>
              <w:pStyle w:val="Tabellenkopf"/>
            </w:pPr>
            <w:r>
              <w:t>Mindestanzahl Zähler</w:t>
            </w:r>
          </w:p>
        </w:tc>
        <w:tc>
          <w:tcPr>
            <w:tcW w:w="5895" w:type="dxa"/>
          </w:tcPr>
          <w:p w14:paraId="3A017551"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56D0CAC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5A1FC" w14:textId="77777777" w:rsidR="00C83B05" w:rsidRPr="00E37ACC" w:rsidRDefault="000B4C4F" w:rsidP="009A6A2C">
            <w:pPr>
              <w:pStyle w:val="Tabellenkopf"/>
            </w:pPr>
            <w:r>
              <w:t>Mindestanzahl Nenner</w:t>
            </w:r>
          </w:p>
        </w:tc>
        <w:tc>
          <w:tcPr>
            <w:tcW w:w="5895" w:type="dxa"/>
          </w:tcPr>
          <w:p w14:paraId="4323FDEA"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668BFE4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002D28" w14:textId="77777777" w:rsidR="00B66E40" w:rsidRPr="00E37ACC" w:rsidRDefault="000B4C4F" w:rsidP="009A6A2C">
            <w:pPr>
              <w:pStyle w:val="Tabellenkopf"/>
            </w:pPr>
            <w:r>
              <w:t>Zähler (Formel)</w:t>
            </w:r>
          </w:p>
        </w:tc>
        <w:tc>
          <w:tcPr>
            <w:tcW w:w="5895" w:type="dxa"/>
          </w:tcPr>
          <w:p w14:paraId="58D10A7B" w14:textId="77777777" w:rsidR="00B66E40" w:rsidRPr="00722F75" w:rsidRDefault="000B4C4F" w:rsidP="00722F75">
            <w:pPr>
              <w:pStyle w:val="CodeOhneSilbentrennung"/>
              <w:cnfStyle w:val="000000000000" w:firstRow="0" w:lastRow="0" w:firstColumn="0" w:lastColumn="0" w:oddVBand="0" w:evenVBand="0" w:oddHBand="0" w:evenHBand="0" w:firstRowFirstColumn="0" w:firstRowLastColumn="0" w:lastRowFirstColumn="0" w:lastRowLastColumn="0"/>
            </w:pPr>
            <w:r>
              <w:t>EEZEIT %&lt;% 3</w:t>
            </w:r>
          </w:p>
        </w:tc>
      </w:tr>
      <w:tr w:rsidR="00B66E40" w14:paraId="214635C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A7C636" w14:textId="77777777" w:rsidR="00B66E40" w:rsidRPr="00E37ACC" w:rsidRDefault="000B4C4F" w:rsidP="009A6A2C">
            <w:pPr>
              <w:pStyle w:val="Tabellenkopf"/>
            </w:pPr>
            <w:r w:rsidRPr="00E37ACC">
              <w:t>Nenner (Formel)</w:t>
            </w:r>
          </w:p>
        </w:tc>
        <w:tc>
          <w:tcPr>
            <w:tcW w:w="5895" w:type="dxa"/>
          </w:tcPr>
          <w:p w14:paraId="766BD138" w14:textId="77777777" w:rsidR="00B66E40" w:rsidRPr="00722F75" w:rsidRDefault="000B4C4F" w:rsidP="008E514B">
            <w:pPr>
              <w:pStyle w:val="CodeOhneSilbentrennung"/>
              <w:cnfStyle w:val="000000000000" w:firstRow="0" w:lastRow="0" w:firstColumn="0" w:lastColumn="0" w:oddVBand="0" w:evenVBand="0" w:oddHBand="0" w:evenHBand="0" w:firstRowFirstColumn="0" w:firstRowLastColumn="0" w:lastRowFirstColumn="0" w:lastRowLastColumn="0"/>
            </w:pPr>
            <w:r>
              <w:t>NOTSECTIO %==% 1</w:t>
            </w:r>
          </w:p>
        </w:tc>
      </w:tr>
      <w:tr w:rsidR="00B66E40" w14:paraId="6B0DF81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88C983" w14:textId="77777777" w:rsidR="00B66E40" w:rsidRPr="00E37ACC" w:rsidRDefault="000B4C4F" w:rsidP="009A6A2C">
            <w:pPr>
              <w:pStyle w:val="Tabellenkopf"/>
            </w:pPr>
            <w:r w:rsidRPr="00E37ACC">
              <w:t>Verwendete Funktionen</w:t>
            </w:r>
          </w:p>
        </w:tc>
        <w:tc>
          <w:tcPr>
            <w:tcW w:w="5895" w:type="dxa"/>
          </w:tcPr>
          <w:p w14:paraId="23A77A5D" w14:textId="77777777" w:rsidR="00B66E40" w:rsidRPr="00D817EF" w:rsidRDefault="000B4C4F" w:rsidP="00D817EF">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1C9C459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F4181A" w14:textId="77777777" w:rsidR="00B66E40" w:rsidRPr="00E37ACC" w:rsidRDefault="000B4C4F" w:rsidP="009A6A2C">
            <w:pPr>
              <w:pStyle w:val="Tabellenkopf"/>
            </w:pPr>
            <w:r w:rsidRPr="00E37ACC">
              <w:t>Verwendete Listen</w:t>
            </w:r>
          </w:p>
        </w:tc>
        <w:tc>
          <w:tcPr>
            <w:tcW w:w="5895" w:type="dxa"/>
          </w:tcPr>
          <w:p w14:paraId="5C4D4D53" w14:textId="77777777" w:rsidR="00B0537E" w:rsidRPr="003E64DF" w:rsidRDefault="000B4C4F" w:rsidP="00B0537E">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B66E40" w14:paraId="0C59F1A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7776C" w14:textId="77777777" w:rsidR="00B66E40" w:rsidRPr="00E37ACC" w:rsidRDefault="000B4C4F" w:rsidP="00AD72D5">
            <w:pPr>
              <w:pStyle w:val="Tabellenkopf"/>
            </w:pPr>
            <w:r>
              <w:t>Vergleichbarkeit mit</w:t>
            </w:r>
            <w:r>
              <w:br/>
              <w:t>Vorjahresergebnissen</w:t>
            </w:r>
          </w:p>
        </w:tc>
        <w:tc>
          <w:tcPr>
            <w:tcW w:w="5895" w:type="dxa"/>
          </w:tcPr>
          <w:p w14:paraId="2F1D267A"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198A3FA" w14:textId="77777777" w:rsidR="009E1781" w:rsidRPr="00CC72DB" w:rsidRDefault="00BE4593" w:rsidP="00CC72DB">
      <w:pPr>
        <w:pStyle w:val="Tabellentext"/>
        <w:spacing w:before="0"/>
        <w:ind w:left="0"/>
        <w:rPr>
          <w:sz w:val="2"/>
          <w:szCs w:val="2"/>
        </w:rPr>
      </w:pPr>
    </w:p>
    <w:p w14:paraId="07D7A7E2" w14:textId="77777777" w:rsidR="00423ABA" w:rsidRDefault="00423ABA">
      <w:pPr>
        <w:sectPr w:rsidR="00423ABA" w:rsidSect="001E71EA">
          <w:pgSz w:w="11906" w:h="16838" w:code="9"/>
          <w:pgMar w:top="1418" w:right="1134" w:bottom="1418" w:left="1701" w:header="454" w:footer="737" w:gutter="0"/>
          <w:cols w:space="708"/>
          <w:docGrid w:linePitch="360"/>
        </w:sectPr>
      </w:pPr>
    </w:p>
    <w:p w14:paraId="77503887" w14:textId="77777777" w:rsidR="00293DEF" w:rsidRDefault="000B4C4F" w:rsidP="00271720">
      <w:pPr>
        <w:pStyle w:val="berschrift1ohneGliederung"/>
      </w:pPr>
      <w:bookmarkStart w:id="15" w:name="_Toc39046031"/>
      <w:r>
        <w:lastRenderedPageBreak/>
        <w:t>850224: Häufig fehlende Angabe des 5-Minuten-Apgar oder fehlende Angabe des Nabelarterien-pH-Wertes sowie fehlende Angabe des Base Excess</w:t>
      </w:r>
      <w:bookmarkEnd w:id="15"/>
    </w:p>
    <w:p w14:paraId="5B95926B" w14:textId="77777777" w:rsidR="000F0644" w:rsidRDefault="000B4C4F" w:rsidP="00492E33">
      <w:pPr>
        <w:pStyle w:val="Absatzberschriftebene2nurinNavigation"/>
      </w:pPr>
      <w:r>
        <w:t>Verwendete Datenfelder</w:t>
      </w:r>
    </w:p>
    <w:p w14:paraId="141F0AFC" w14:textId="77777777" w:rsidR="001046CA" w:rsidRPr="005319EE" w:rsidRDefault="000B4C4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0279449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05F51F8C" w14:textId="77777777" w:rsidR="00216CD3" w:rsidRPr="009E2B0C" w:rsidRDefault="000B4C4F" w:rsidP="00F36061">
            <w:pPr>
              <w:pStyle w:val="Tabellenkopf"/>
            </w:pPr>
            <w:r>
              <w:t>Item</w:t>
            </w:r>
          </w:p>
        </w:tc>
        <w:tc>
          <w:tcPr>
            <w:tcW w:w="1097" w:type="pct"/>
          </w:tcPr>
          <w:p w14:paraId="27C7E19A" w14:textId="77777777" w:rsidR="00216CD3" w:rsidRPr="009E2B0C" w:rsidRDefault="000B4C4F" w:rsidP="00F36061">
            <w:pPr>
              <w:pStyle w:val="Tabellenkopf"/>
            </w:pPr>
            <w:r>
              <w:t>Bezeichnung</w:t>
            </w:r>
          </w:p>
        </w:tc>
        <w:tc>
          <w:tcPr>
            <w:tcW w:w="326" w:type="pct"/>
          </w:tcPr>
          <w:p w14:paraId="3A269D13" w14:textId="77777777" w:rsidR="00216CD3" w:rsidRPr="009E2B0C" w:rsidRDefault="000B4C4F" w:rsidP="00F36061">
            <w:pPr>
              <w:pStyle w:val="Tabellenkopf"/>
            </w:pPr>
            <w:r>
              <w:t>M/K</w:t>
            </w:r>
          </w:p>
        </w:tc>
        <w:tc>
          <w:tcPr>
            <w:tcW w:w="1792" w:type="pct"/>
          </w:tcPr>
          <w:p w14:paraId="7664AA5B" w14:textId="77777777" w:rsidR="00216CD3" w:rsidRPr="009E2B0C" w:rsidRDefault="000B4C4F" w:rsidP="00F36061">
            <w:pPr>
              <w:pStyle w:val="Tabellenkopf"/>
            </w:pPr>
            <w:r>
              <w:t>Schlüssel/Formel</w:t>
            </w:r>
          </w:p>
        </w:tc>
        <w:tc>
          <w:tcPr>
            <w:tcW w:w="1184" w:type="pct"/>
          </w:tcPr>
          <w:p w14:paraId="0EE857B4" w14:textId="77777777" w:rsidR="00216CD3" w:rsidRPr="009E2B0C" w:rsidRDefault="000B4C4F" w:rsidP="00DA3905">
            <w:pPr>
              <w:pStyle w:val="Tabellenkopf"/>
              <w:ind w:left="108" w:right="28"/>
            </w:pPr>
            <w:r>
              <w:t xml:space="preserve">Feldname  </w:t>
            </w:r>
          </w:p>
        </w:tc>
      </w:tr>
      <w:tr w:rsidR="00216CD3" w:rsidRPr="00743DF3" w14:paraId="1A61523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1486704" w14:textId="77777777" w:rsidR="00216CD3" w:rsidRPr="00743DF3" w:rsidRDefault="000B4C4F" w:rsidP="00F36061">
            <w:pPr>
              <w:pStyle w:val="Tabellentext"/>
            </w:pPr>
            <w:r>
              <w:t>27:M</w:t>
            </w:r>
          </w:p>
        </w:tc>
        <w:tc>
          <w:tcPr>
            <w:tcW w:w="1097" w:type="pct"/>
          </w:tcPr>
          <w:p w14:paraId="51A4ACFE" w14:textId="77777777" w:rsidR="00216CD3" w:rsidRPr="00743DF3" w:rsidRDefault="000B4C4F" w:rsidP="00F36061">
            <w:pPr>
              <w:pStyle w:val="Tabellentext"/>
            </w:pPr>
            <w:r>
              <w:t>Befunde im Mutterpass</w:t>
            </w:r>
          </w:p>
        </w:tc>
        <w:tc>
          <w:tcPr>
            <w:tcW w:w="326" w:type="pct"/>
          </w:tcPr>
          <w:p w14:paraId="358D6103" w14:textId="77777777" w:rsidR="00216CD3" w:rsidRPr="00743DF3" w:rsidRDefault="000B4C4F" w:rsidP="00F36061">
            <w:pPr>
              <w:pStyle w:val="Tabellentext"/>
            </w:pPr>
            <w:r>
              <w:t>K</w:t>
            </w:r>
          </w:p>
        </w:tc>
        <w:tc>
          <w:tcPr>
            <w:tcW w:w="1792" w:type="pct"/>
          </w:tcPr>
          <w:p w14:paraId="0BCF8789" w14:textId="77777777" w:rsidR="00216CD3" w:rsidRPr="00743DF3" w:rsidRDefault="000B4C4F" w:rsidP="0053781D">
            <w:pPr>
              <w:pStyle w:val="Tabellentext"/>
              <w:ind w:left="564" w:hanging="451"/>
            </w:pPr>
            <w:r>
              <w:t>s. Anhang: BefMPass</w:t>
            </w:r>
          </w:p>
        </w:tc>
        <w:tc>
          <w:tcPr>
            <w:tcW w:w="1184" w:type="pct"/>
          </w:tcPr>
          <w:p w14:paraId="338F4546" w14:textId="77777777" w:rsidR="00216CD3" w:rsidRPr="00743DF3" w:rsidRDefault="000B4C4F" w:rsidP="00F36061">
            <w:pPr>
              <w:pStyle w:val="Tabellentext"/>
            </w:pPr>
            <w:r>
              <w:t>SSBEFUND</w:t>
            </w:r>
          </w:p>
        </w:tc>
      </w:tr>
      <w:tr w:rsidR="00216CD3" w:rsidRPr="00743DF3" w14:paraId="0E9F6D5C"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29CD6C3" w14:textId="77777777" w:rsidR="00216CD3" w:rsidRPr="00743DF3" w:rsidRDefault="000B4C4F" w:rsidP="00F36061">
            <w:pPr>
              <w:pStyle w:val="Tabellentext"/>
            </w:pPr>
            <w:r>
              <w:t>37:M</w:t>
            </w:r>
          </w:p>
        </w:tc>
        <w:tc>
          <w:tcPr>
            <w:tcW w:w="1097" w:type="pct"/>
          </w:tcPr>
          <w:p w14:paraId="75E7C031" w14:textId="77777777" w:rsidR="00216CD3" w:rsidRPr="00743DF3" w:rsidRDefault="000B4C4F" w:rsidP="00F36061">
            <w:pPr>
              <w:pStyle w:val="Tabellentext"/>
            </w:pPr>
            <w:r>
              <w:t>berechneter, ggf. korrigierter Geburtstermin</w:t>
            </w:r>
          </w:p>
        </w:tc>
        <w:tc>
          <w:tcPr>
            <w:tcW w:w="326" w:type="pct"/>
          </w:tcPr>
          <w:p w14:paraId="56C51155" w14:textId="77777777" w:rsidR="00216CD3" w:rsidRPr="00743DF3" w:rsidRDefault="000B4C4F" w:rsidP="00F36061">
            <w:pPr>
              <w:pStyle w:val="Tabellentext"/>
            </w:pPr>
            <w:r>
              <w:t>K</w:t>
            </w:r>
          </w:p>
        </w:tc>
        <w:tc>
          <w:tcPr>
            <w:tcW w:w="1792" w:type="pct"/>
          </w:tcPr>
          <w:p w14:paraId="6136DBB1" w14:textId="77777777" w:rsidR="00216CD3" w:rsidRPr="00743DF3" w:rsidRDefault="000B4C4F" w:rsidP="0053781D">
            <w:pPr>
              <w:pStyle w:val="Tabellentext"/>
              <w:ind w:left="564" w:hanging="451"/>
            </w:pPr>
            <w:r>
              <w:t>-</w:t>
            </w:r>
          </w:p>
        </w:tc>
        <w:tc>
          <w:tcPr>
            <w:tcW w:w="1184" w:type="pct"/>
          </w:tcPr>
          <w:p w14:paraId="10971222" w14:textId="77777777" w:rsidR="00216CD3" w:rsidRPr="00743DF3" w:rsidRDefault="000B4C4F" w:rsidP="00F36061">
            <w:pPr>
              <w:pStyle w:val="Tabellentext"/>
            </w:pPr>
            <w:r>
              <w:t>GEBTERMIN</w:t>
            </w:r>
          </w:p>
        </w:tc>
      </w:tr>
      <w:tr w:rsidR="00216CD3" w:rsidRPr="00743DF3" w14:paraId="0DB65A74"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15330F15" w14:textId="77777777" w:rsidR="00216CD3" w:rsidRPr="00743DF3" w:rsidRDefault="000B4C4F" w:rsidP="00F36061">
            <w:pPr>
              <w:pStyle w:val="Tabellentext"/>
            </w:pPr>
            <w:r>
              <w:t>38:M</w:t>
            </w:r>
          </w:p>
        </w:tc>
        <w:tc>
          <w:tcPr>
            <w:tcW w:w="1097" w:type="pct"/>
          </w:tcPr>
          <w:p w14:paraId="62D655FE" w14:textId="77777777" w:rsidR="00216CD3" w:rsidRPr="00743DF3" w:rsidRDefault="000B4C4F" w:rsidP="00F36061">
            <w:pPr>
              <w:pStyle w:val="Tabellentext"/>
            </w:pPr>
            <w:r>
              <w:t>Tragzeit nach klinischem Befund</w:t>
            </w:r>
          </w:p>
        </w:tc>
        <w:tc>
          <w:tcPr>
            <w:tcW w:w="326" w:type="pct"/>
          </w:tcPr>
          <w:p w14:paraId="53ADE869" w14:textId="77777777" w:rsidR="00216CD3" w:rsidRPr="00743DF3" w:rsidRDefault="000B4C4F" w:rsidP="00F36061">
            <w:pPr>
              <w:pStyle w:val="Tabellentext"/>
            </w:pPr>
            <w:r>
              <w:t>K</w:t>
            </w:r>
          </w:p>
        </w:tc>
        <w:tc>
          <w:tcPr>
            <w:tcW w:w="1792" w:type="pct"/>
          </w:tcPr>
          <w:p w14:paraId="51B9D6A4" w14:textId="77777777" w:rsidR="00216CD3" w:rsidRPr="00743DF3" w:rsidRDefault="000B4C4F" w:rsidP="0053781D">
            <w:pPr>
              <w:pStyle w:val="Tabellentext"/>
              <w:ind w:left="564" w:hanging="451"/>
            </w:pPr>
            <w:r>
              <w:t>in Wochen</w:t>
            </w:r>
          </w:p>
        </w:tc>
        <w:tc>
          <w:tcPr>
            <w:tcW w:w="1184" w:type="pct"/>
          </w:tcPr>
          <w:p w14:paraId="616C2AE4" w14:textId="77777777" w:rsidR="00216CD3" w:rsidRPr="00743DF3" w:rsidRDefault="000B4C4F" w:rsidP="00F36061">
            <w:pPr>
              <w:pStyle w:val="Tabellentext"/>
            </w:pPr>
            <w:r>
              <w:t>TRAGZEITKLIN</w:t>
            </w:r>
          </w:p>
        </w:tc>
      </w:tr>
      <w:tr w:rsidR="00216CD3" w:rsidRPr="00743DF3" w14:paraId="3F8D7898"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27B8BDA7" w14:textId="77777777" w:rsidR="00216CD3" w:rsidRPr="00743DF3" w:rsidRDefault="000B4C4F" w:rsidP="00F36061">
            <w:pPr>
              <w:pStyle w:val="Tabellentext"/>
            </w:pPr>
            <w:r>
              <w:t>39:M</w:t>
            </w:r>
          </w:p>
        </w:tc>
        <w:tc>
          <w:tcPr>
            <w:tcW w:w="1097" w:type="pct"/>
          </w:tcPr>
          <w:p w14:paraId="75507B45" w14:textId="77777777" w:rsidR="00216CD3" w:rsidRPr="00743DF3" w:rsidRDefault="000B4C4F" w:rsidP="00F36061">
            <w:pPr>
              <w:pStyle w:val="Tabellentext"/>
            </w:pPr>
            <w:r>
              <w:t>Aufnahmeart</w:t>
            </w:r>
          </w:p>
        </w:tc>
        <w:tc>
          <w:tcPr>
            <w:tcW w:w="326" w:type="pct"/>
          </w:tcPr>
          <w:p w14:paraId="2B95EA79" w14:textId="77777777" w:rsidR="00216CD3" w:rsidRPr="00743DF3" w:rsidRDefault="000B4C4F" w:rsidP="00F36061">
            <w:pPr>
              <w:pStyle w:val="Tabellentext"/>
            </w:pPr>
            <w:r>
              <w:t>M</w:t>
            </w:r>
          </w:p>
        </w:tc>
        <w:tc>
          <w:tcPr>
            <w:tcW w:w="1792" w:type="pct"/>
          </w:tcPr>
          <w:p w14:paraId="3150E6B8" w14:textId="77777777" w:rsidR="00216CD3" w:rsidRPr="00743DF3" w:rsidRDefault="000B4C4F" w:rsidP="0053781D">
            <w:pPr>
              <w:pStyle w:val="Tabellentext"/>
              <w:ind w:left="564" w:hanging="451"/>
            </w:pPr>
            <w:r>
              <w:t>1 =</w:t>
            </w:r>
            <w:r>
              <w:tab/>
              <w:t>Entbindung in der Klinik bei geplanter Klinikgeburt</w:t>
            </w:r>
          </w:p>
          <w:p w14:paraId="07AFF49E" w14:textId="77777777" w:rsidR="00216CD3" w:rsidRPr="00743DF3" w:rsidRDefault="000B4C4F" w:rsidP="0053781D">
            <w:pPr>
              <w:pStyle w:val="Tabellentext"/>
              <w:ind w:left="564" w:hanging="451"/>
            </w:pPr>
            <w:r>
              <w:t>2 =</w:t>
            </w:r>
            <w:r>
              <w:tab/>
              <w:t>Entbindung in der Klinik bei weitergeleiteter Haus-/​Praxis-/​Geburtshausgeburt, die außerklinisch subpartal begonnen wurde</w:t>
            </w:r>
          </w:p>
          <w:p w14:paraId="044807BA" w14:textId="77777777" w:rsidR="00216CD3" w:rsidRPr="00743DF3" w:rsidRDefault="000B4C4F" w:rsidP="0053781D">
            <w:pPr>
              <w:pStyle w:val="Tabellentext"/>
              <w:ind w:left="564" w:hanging="451"/>
            </w:pPr>
            <w:r>
              <w:t>3 =</w:t>
            </w:r>
            <w:r>
              <w:tab/>
              <w:t>Entbindung des Kindes vor Klinikaufnahme</w:t>
            </w:r>
          </w:p>
        </w:tc>
        <w:tc>
          <w:tcPr>
            <w:tcW w:w="1184" w:type="pct"/>
          </w:tcPr>
          <w:p w14:paraId="5A5D1222" w14:textId="77777777" w:rsidR="00216CD3" w:rsidRPr="00743DF3" w:rsidRDefault="000B4C4F" w:rsidP="00F36061">
            <w:pPr>
              <w:pStyle w:val="Tabellentext"/>
            </w:pPr>
            <w:r>
              <w:t>AUFNAHMEART</w:t>
            </w:r>
          </w:p>
        </w:tc>
      </w:tr>
      <w:tr w:rsidR="00216CD3" w:rsidRPr="00743DF3" w14:paraId="531CF19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31583BAE" w14:textId="77777777" w:rsidR="00216CD3" w:rsidRPr="00743DF3" w:rsidRDefault="000B4C4F" w:rsidP="00F36061">
            <w:pPr>
              <w:pStyle w:val="Tabellentext"/>
            </w:pPr>
            <w:r>
              <w:t>70:K</w:t>
            </w:r>
          </w:p>
        </w:tc>
        <w:tc>
          <w:tcPr>
            <w:tcW w:w="1097" w:type="pct"/>
          </w:tcPr>
          <w:p w14:paraId="20F66199" w14:textId="77777777" w:rsidR="00216CD3" w:rsidRPr="00743DF3" w:rsidRDefault="000B4C4F" w:rsidP="00F36061">
            <w:pPr>
              <w:pStyle w:val="Tabellentext"/>
            </w:pPr>
            <w:r>
              <w:t>Entbindungsmodus</w:t>
            </w:r>
          </w:p>
        </w:tc>
        <w:tc>
          <w:tcPr>
            <w:tcW w:w="326" w:type="pct"/>
          </w:tcPr>
          <w:p w14:paraId="270AE6D4" w14:textId="77777777" w:rsidR="00216CD3" w:rsidRPr="00743DF3" w:rsidRDefault="000B4C4F" w:rsidP="00F36061">
            <w:pPr>
              <w:pStyle w:val="Tabellentext"/>
            </w:pPr>
            <w:r>
              <w:t>M</w:t>
            </w:r>
          </w:p>
        </w:tc>
        <w:tc>
          <w:tcPr>
            <w:tcW w:w="1792" w:type="pct"/>
          </w:tcPr>
          <w:p w14:paraId="684607FD" w14:textId="77777777" w:rsidR="00216CD3" w:rsidRPr="00743DF3" w:rsidRDefault="000B4C4F" w:rsidP="0053781D">
            <w:pPr>
              <w:pStyle w:val="Tabellentext"/>
              <w:ind w:left="564" w:hanging="451"/>
            </w:pPr>
            <w:r>
              <w:t>OPS (amtliche Kodes): http://www.dimdi.de</w:t>
            </w:r>
          </w:p>
        </w:tc>
        <w:tc>
          <w:tcPr>
            <w:tcW w:w="1184" w:type="pct"/>
          </w:tcPr>
          <w:p w14:paraId="61AD5EDB" w14:textId="77777777" w:rsidR="00216CD3" w:rsidRPr="00743DF3" w:rsidRDefault="000B4C4F" w:rsidP="00F36061">
            <w:pPr>
              <w:pStyle w:val="Tabellentext"/>
            </w:pPr>
            <w:r>
              <w:t>ENTBINDMODUS</w:t>
            </w:r>
          </w:p>
        </w:tc>
      </w:tr>
      <w:tr w:rsidR="00216CD3" w:rsidRPr="00743DF3" w14:paraId="029F1DA1"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186E101F" w14:textId="77777777" w:rsidR="00216CD3" w:rsidRPr="00743DF3" w:rsidRDefault="000B4C4F" w:rsidP="00F36061">
            <w:pPr>
              <w:pStyle w:val="Tabellentext"/>
            </w:pPr>
            <w:r>
              <w:t>81:K</w:t>
            </w:r>
          </w:p>
        </w:tc>
        <w:tc>
          <w:tcPr>
            <w:tcW w:w="1097" w:type="pct"/>
          </w:tcPr>
          <w:p w14:paraId="516D20F2" w14:textId="77777777" w:rsidR="00216CD3" w:rsidRPr="00743DF3" w:rsidRDefault="000B4C4F" w:rsidP="00F36061">
            <w:pPr>
              <w:pStyle w:val="Tabellentext"/>
            </w:pPr>
            <w:r>
              <w:t>Geburtsdatum des Kindes</w:t>
            </w:r>
          </w:p>
        </w:tc>
        <w:tc>
          <w:tcPr>
            <w:tcW w:w="326" w:type="pct"/>
          </w:tcPr>
          <w:p w14:paraId="6295B9C8" w14:textId="77777777" w:rsidR="00216CD3" w:rsidRPr="00743DF3" w:rsidRDefault="000B4C4F" w:rsidP="00F36061">
            <w:pPr>
              <w:pStyle w:val="Tabellentext"/>
            </w:pPr>
            <w:r>
              <w:t>M</w:t>
            </w:r>
          </w:p>
        </w:tc>
        <w:tc>
          <w:tcPr>
            <w:tcW w:w="1792" w:type="pct"/>
          </w:tcPr>
          <w:p w14:paraId="25050DA4" w14:textId="77777777" w:rsidR="00216CD3" w:rsidRPr="00743DF3" w:rsidRDefault="000B4C4F" w:rsidP="0053781D">
            <w:pPr>
              <w:pStyle w:val="Tabellentext"/>
              <w:ind w:left="564" w:hanging="451"/>
            </w:pPr>
            <w:r>
              <w:t>-</w:t>
            </w:r>
          </w:p>
        </w:tc>
        <w:tc>
          <w:tcPr>
            <w:tcW w:w="1184" w:type="pct"/>
          </w:tcPr>
          <w:p w14:paraId="4DE91A34" w14:textId="77777777" w:rsidR="00216CD3" w:rsidRPr="00743DF3" w:rsidRDefault="000B4C4F" w:rsidP="00F36061">
            <w:pPr>
              <w:pStyle w:val="Tabellentext"/>
            </w:pPr>
            <w:r>
              <w:t>GEBDATUMK</w:t>
            </w:r>
          </w:p>
        </w:tc>
      </w:tr>
      <w:tr w:rsidR="00216CD3" w:rsidRPr="00743DF3" w14:paraId="48D96F4A"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2D4049B5" w14:textId="77777777" w:rsidR="00216CD3" w:rsidRPr="00743DF3" w:rsidRDefault="000B4C4F" w:rsidP="00F36061">
            <w:pPr>
              <w:pStyle w:val="Tabellentext"/>
            </w:pPr>
            <w:r>
              <w:t>85:K</w:t>
            </w:r>
          </w:p>
        </w:tc>
        <w:tc>
          <w:tcPr>
            <w:tcW w:w="1097" w:type="pct"/>
          </w:tcPr>
          <w:p w14:paraId="165882A5" w14:textId="77777777" w:rsidR="00216CD3" w:rsidRPr="00743DF3" w:rsidRDefault="000B4C4F" w:rsidP="00F36061">
            <w:pPr>
              <w:pStyle w:val="Tabellentext"/>
            </w:pPr>
            <w:r>
              <w:t xml:space="preserve">APGAR </w:t>
            </w:r>
          </w:p>
        </w:tc>
        <w:tc>
          <w:tcPr>
            <w:tcW w:w="326" w:type="pct"/>
          </w:tcPr>
          <w:p w14:paraId="5C98AEE9" w14:textId="77777777" w:rsidR="00216CD3" w:rsidRPr="00743DF3" w:rsidRDefault="000B4C4F" w:rsidP="00F36061">
            <w:pPr>
              <w:pStyle w:val="Tabellentext"/>
            </w:pPr>
            <w:r>
              <w:t>K</w:t>
            </w:r>
          </w:p>
        </w:tc>
        <w:tc>
          <w:tcPr>
            <w:tcW w:w="1792" w:type="pct"/>
          </w:tcPr>
          <w:p w14:paraId="687AF89C" w14:textId="77777777" w:rsidR="00216CD3" w:rsidRPr="00743DF3" w:rsidRDefault="000B4C4F" w:rsidP="0053781D">
            <w:pPr>
              <w:pStyle w:val="Tabellentext"/>
              <w:ind w:left="564" w:hanging="451"/>
            </w:pPr>
            <w:r>
              <w:t>0 =</w:t>
            </w:r>
            <w:r>
              <w:tab/>
              <w:t>0</w:t>
            </w:r>
          </w:p>
          <w:p w14:paraId="50A05BF3" w14:textId="77777777" w:rsidR="00216CD3" w:rsidRPr="00743DF3" w:rsidRDefault="000B4C4F" w:rsidP="0053781D">
            <w:pPr>
              <w:pStyle w:val="Tabellentext"/>
              <w:ind w:left="564" w:hanging="451"/>
            </w:pPr>
            <w:r>
              <w:t>1 =</w:t>
            </w:r>
            <w:r>
              <w:tab/>
              <w:t>1</w:t>
            </w:r>
          </w:p>
          <w:p w14:paraId="32F46CF8" w14:textId="77777777" w:rsidR="00216CD3" w:rsidRPr="00743DF3" w:rsidRDefault="000B4C4F" w:rsidP="0053781D">
            <w:pPr>
              <w:pStyle w:val="Tabellentext"/>
              <w:ind w:left="564" w:hanging="451"/>
            </w:pPr>
            <w:r>
              <w:t>2 =</w:t>
            </w:r>
            <w:r>
              <w:tab/>
              <w:t>2</w:t>
            </w:r>
          </w:p>
          <w:p w14:paraId="66052AF3" w14:textId="77777777" w:rsidR="00216CD3" w:rsidRPr="00743DF3" w:rsidRDefault="000B4C4F" w:rsidP="0053781D">
            <w:pPr>
              <w:pStyle w:val="Tabellentext"/>
              <w:ind w:left="564" w:hanging="451"/>
            </w:pPr>
            <w:r>
              <w:t>3 =</w:t>
            </w:r>
            <w:r>
              <w:tab/>
              <w:t>3</w:t>
            </w:r>
          </w:p>
          <w:p w14:paraId="6F4DA9B4" w14:textId="77777777" w:rsidR="00216CD3" w:rsidRPr="00743DF3" w:rsidRDefault="000B4C4F" w:rsidP="0053781D">
            <w:pPr>
              <w:pStyle w:val="Tabellentext"/>
              <w:ind w:left="564" w:hanging="451"/>
            </w:pPr>
            <w:r>
              <w:t>4 =</w:t>
            </w:r>
            <w:r>
              <w:tab/>
              <w:t>4</w:t>
            </w:r>
          </w:p>
          <w:p w14:paraId="11746125" w14:textId="77777777" w:rsidR="00216CD3" w:rsidRPr="00743DF3" w:rsidRDefault="000B4C4F" w:rsidP="0053781D">
            <w:pPr>
              <w:pStyle w:val="Tabellentext"/>
              <w:ind w:left="564" w:hanging="451"/>
            </w:pPr>
            <w:r>
              <w:t>5 =</w:t>
            </w:r>
            <w:r>
              <w:tab/>
              <w:t>5</w:t>
            </w:r>
          </w:p>
          <w:p w14:paraId="38BF7A92" w14:textId="77777777" w:rsidR="00216CD3" w:rsidRPr="00743DF3" w:rsidRDefault="000B4C4F" w:rsidP="0053781D">
            <w:pPr>
              <w:pStyle w:val="Tabellentext"/>
              <w:ind w:left="564" w:hanging="451"/>
            </w:pPr>
            <w:r>
              <w:t>6 =</w:t>
            </w:r>
            <w:r>
              <w:tab/>
              <w:t>6</w:t>
            </w:r>
          </w:p>
          <w:p w14:paraId="24CDFA5F" w14:textId="77777777" w:rsidR="00216CD3" w:rsidRPr="00743DF3" w:rsidRDefault="000B4C4F" w:rsidP="0053781D">
            <w:pPr>
              <w:pStyle w:val="Tabellentext"/>
              <w:ind w:left="564" w:hanging="451"/>
            </w:pPr>
            <w:r>
              <w:t>7 =</w:t>
            </w:r>
            <w:r>
              <w:tab/>
              <w:t>7</w:t>
            </w:r>
          </w:p>
          <w:p w14:paraId="0D0AE55B" w14:textId="77777777" w:rsidR="00216CD3" w:rsidRPr="00743DF3" w:rsidRDefault="000B4C4F" w:rsidP="0053781D">
            <w:pPr>
              <w:pStyle w:val="Tabellentext"/>
              <w:ind w:left="564" w:hanging="451"/>
            </w:pPr>
            <w:r>
              <w:t>8 =</w:t>
            </w:r>
            <w:r>
              <w:tab/>
              <w:t>8</w:t>
            </w:r>
          </w:p>
          <w:p w14:paraId="760D9B8A" w14:textId="77777777" w:rsidR="00216CD3" w:rsidRPr="00743DF3" w:rsidRDefault="000B4C4F" w:rsidP="0053781D">
            <w:pPr>
              <w:pStyle w:val="Tabellentext"/>
              <w:ind w:left="564" w:hanging="451"/>
            </w:pPr>
            <w:r>
              <w:t>9 =</w:t>
            </w:r>
            <w:r>
              <w:tab/>
              <w:t>9</w:t>
            </w:r>
          </w:p>
          <w:p w14:paraId="0314E1EA" w14:textId="77777777" w:rsidR="00216CD3" w:rsidRPr="00743DF3" w:rsidRDefault="000B4C4F" w:rsidP="0053781D">
            <w:pPr>
              <w:pStyle w:val="Tabellentext"/>
              <w:ind w:left="564" w:hanging="451"/>
            </w:pPr>
            <w:r>
              <w:t>10 =</w:t>
            </w:r>
            <w:r>
              <w:tab/>
              <w:t>10</w:t>
            </w:r>
          </w:p>
        </w:tc>
        <w:tc>
          <w:tcPr>
            <w:tcW w:w="1184" w:type="pct"/>
          </w:tcPr>
          <w:p w14:paraId="532B8D52" w14:textId="77777777" w:rsidR="00216CD3" w:rsidRPr="00743DF3" w:rsidRDefault="000B4C4F" w:rsidP="00F36061">
            <w:pPr>
              <w:pStyle w:val="Tabellentext"/>
            </w:pPr>
            <w:r>
              <w:t>APGAR5</w:t>
            </w:r>
          </w:p>
        </w:tc>
      </w:tr>
      <w:tr w:rsidR="00216CD3" w:rsidRPr="00743DF3" w14:paraId="59C8E6A6"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588F34F6" w14:textId="77777777" w:rsidR="00216CD3" w:rsidRPr="00743DF3" w:rsidRDefault="000B4C4F" w:rsidP="00F36061">
            <w:pPr>
              <w:pStyle w:val="Tabellentext"/>
            </w:pPr>
            <w:r>
              <w:t>90:K</w:t>
            </w:r>
          </w:p>
        </w:tc>
        <w:tc>
          <w:tcPr>
            <w:tcW w:w="1097" w:type="pct"/>
          </w:tcPr>
          <w:p w14:paraId="08EF9B5C" w14:textId="77777777" w:rsidR="00216CD3" w:rsidRPr="00743DF3" w:rsidRDefault="000B4C4F" w:rsidP="00F36061">
            <w:pPr>
              <w:pStyle w:val="Tabellentext"/>
            </w:pPr>
            <w:r>
              <w:t>Base Excess Blutgasanalyse Nabelschnurarterie</w:t>
            </w:r>
          </w:p>
        </w:tc>
        <w:tc>
          <w:tcPr>
            <w:tcW w:w="326" w:type="pct"/>
          </w:tcPr>
          <w:p w14:paraId="6B27D1AA" w14:textId="77777777" w:rsidR="00216CD3" w:rsidRPr="00743DF3" w:rsidRDefault="000B4C4F" w:rsidP="00F36061">
            <w:pPr>
              <w:pStyle w:val="Tabellentext"/>
            </w:pPr>
            <w:r>
              <w:t>K</w:t>
            </w:r>
          </w:p>
        </w:tc>
        <w:tc>
          <w:tcPr>
            <w:tcW w:w="1792" w:type="pct"/>
          </w:tcPr>
          <w:p w14:paraId="71A35E44" w14:textId="77777777" w:rsidR="00216CD3" w:rsidRPr="00743DF3" w:rsidRDefault="000B4C4F" w:rsidP="0053781D">
            <w:pPr>
              <w:pStyle w:val="Tabellentext"/>
              <w:ind w:left="564" w:hanging="451"/>
            </w:pPr>
            <w:r>
              <w:t>in mmol/l</w:t>
            </w:r>
          </w:p>
        </w:tc>
        <w:tc>
          <w:tcPr>
            <w:tcW w:w="1184" w:type="pct"/>
          </w:tcPr>
          <w:p w14:paraId="23644C1E" w14:textId="77777777" w:rsidR="00216CD3" w:rsidRPr="00743DF3" w:rsidRDefault="000B4C4F" w:rsidP="00F36061">
            <w:pPr>
              <w:pStyle w:val="Tabellentext"/>
            </w:pPr>
            <w:r>
              <w:t>BGNABELBEXC</w:t>
            </w:r>
          </w:p>
        </w:tc>
      </w:tr>
      <w:tr w:rsidR="00216CD3" w:rsidRPr="00743DF3" w14:paraId="164061AB"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0B4560A6" w14:textId="77777777" w:rsidR="00216CD3" w:rsidRPr="00743DF3" w:rsidRDefault="000B4C4F" w:rsidP="00F36061">
            <w:pPr>
              <w:pStyle w:val="Tabellentext"/>
            </w:pPr>
            <w:r>
              <w:t>91:K</w:t>
            </w:r>
          </w:p>
        </w:tc>
        <w:tc>
          <w:tcPr>
            <w:tcW w:w="1097" w:type="pct"/>
          </w:tcPr>
          <w:p w14:paraId="7F997AD2" w14:textId="77777777" w:rsidR="00216CD3" w:rsidRPr="00743DF3" w:rsidRDefault="000B4C4F" w:rsidP="00F36061">
            <w:pPr>
              <w:pStyle w:val="Tabellentext"/>
            </w:pPr>
            <w:r>
              <w:t>pH-Wert Blutgasanalyse Nabelschnurarterie</w:t>
            </w:r>
          </w:p>
        </w:tc>
        <w:tc>
          <w:tcPr>
            <w:tcW w:w="326" w:type="pct"/>
          </w:tcPr>
          <w:p w14:paraId="3E09C52C" w14:textId="77777777" w:rsidR="00216CD3" w:rsidRPr="00743DF3" w:rsidRDefault="000B4C4F" w:rsidP="00F36061">
            <w:pPr>
              <w:pStyle w:val="Tabellentext"/>
            </w:pPr>
            <w:r>
              <w:t>K</w:t>
            </w:r>
          </w:p>
        </w:tc>
        <w:tc>
          <w:tcPr>
            <w:tcW w:w="1792" w:type="pct"/>
          </w:tcPr>
          <w:p w14:paraId="17DDFEA1" w14:textId="77777777" w:rsidR="00216CD3" w:rsidRPr="00743DF3" w:rsidRDefault="000B4C4F" w:rsidP="0053781D">
            <w:pPr>
              <w:pStyle w:val="Tabellentext"/>
              <w:ind w:left="564" w:hanging="451"/>
            </w:pPr>
            <w:r>
              <w:t>-</w:t>
            </w:r>
          </w:p>
        </w:tc>
        <w:tc>
          <w:tcPr>
            <w:tcW w:w="1184" w:type="pct"/>
          </w:tcPr>
          <w:p w14:paraId="3A7E3191" w14:textId="77777777" w:rsidR="00216CD3" w:rsidRPr="00743DF3" w:rsidRDefault="000B4C4F" w:rsidP="00F36061">
            <w:pPr>
              <w:pStyle w:val="Tabellentext"/>
            </w:pPr>
            <w:r>
              <w:t>BGNABELPH</w:t>
            </w:r>
          </w:p>
        </w:tc>
      </w:tr>
      <w:tr w:rsidR="00216CD3" w:rsidRPr="00743DF3" w14:paraId="076F4315" w14:textId="77777777" w:rsidTr="00F36061">
        <w:trPr>
          <w:cnfStyle w:val="000000010000" w:firstRow="0" w:lastRow="0" w:firstColumn="0" w:lastColumn="0" w:oddVBand="0" w:evenVBand="0" w:oddHBand="0" w:evenHBand="1" w:firstRowFirstColumn="0" w:firstRowLastColumn="0" w:lastRowFirstColumn="0" w:lastRowLastColumn="0"/>
          <w:trHeight w:val="409"/>
        </w:trPr>
        <w:tc>
          <w:tcPr>
            <w:tcW w:w="602" w:type="pct"/>
          </w:tcPr>
          <w:p w14:paraId="3EEF965E" w14:textId="77777777" w:rsidR="00216CD3" w:rsidRPr="00743DF3" w:rsidRDefault="000B4C4F" w:rsidP="00F36061">
            <w:pPr>
              <w:pStyle w:val="Tabellentext"/>
            </w:pPr>
            <w:r>
              <w:t>98:K</w:t>
            </w:r>
          </w:p>
        </w:tc>
        <w:tc>
          <w:tcPr>
            <w:tcW w:w="1097" w:type="pct"/>
          </w:tcPr>
          <w:p w14:paraId="0868654D" w14:textId="77777777" w:rsidR="00216CD3" w:rsidRPr="00743DF3" w:rsidRDefault="000B4C4F" w:rsidP="00F36061">
            <w:pPr>
              <w:pStyle w:val="Tabellentext"/>
            </w:pPr>
            <w:r>
              <w:t>Totgeburt</w:t>
            </w:r>
          </w:p>
        </w:tc>
        <w:tc>
          <w:tcPr>
            <w:tcW w:w="326" w:type="pct"/>
          </w:tcPr>
          <w:p w14:paraId="2802E396" w14:textId="77777777" w:rsidR="00216CD3" w:rsidRPr="00743DF3" w:rsidRDefault="000B4C4F" w:rsidP="00F36061">
            <w:pPr>
              <w:pStyle w:val="Tabellentext"/>
            </w:pPr>
            <w:r>
              <w:t>M</w:t>
            </w:r>
          </w:p>
        </w:tc>
        <w:tc>
          <w:tcPr>
            <w:tcW w:w="1792" w:type="pct"/>
          </w:tcPr>
          <w:p w14:paraId="11E1B634" w14:textId="77777777" w:rsidR="00216CD3" w:rsidRPr="00743DF3" w:rsidRDefault="000B4C4F" w:rsidP="0053781D">
            <w:pPr>
              <w:pStyle w:val="Tabellentext"/>
              <w:ind w:left="564" w:hanging="451"/>
            </w:pPr>
            <w:r>
              <w:t>0 =</w:t>
            </w:r>
            <w:r>
              <w:tab/>
              <w:t>nein</w:t>
            </w:r>
          </w:p>
          <w:p w14:paraId="1B17B206" w14:textId="77777777" w:rsidR="00216CD3" w:rsidRPr="00743DF3" w:rsidRDefault="000B4C4F" w:rsidP="0053781D">
            <w:pPr>
              <w:pStyle w:val="Tabellentext"/>
              <w:ind w:left="564" w:hanging="451"/>
            </w:pPr>
            <w:r>
              <w:t>1 =</w:t>
            </w:r>
            <w:r>
              <w:tab/>
              <w:t>ja</w:t>
            </w:r>
          </w:p>
        </w:tc>
        <w:tc>
          <w:tcPr>
            <w:tcW w:w="1184" w:type="pct"/>
          </w:tcPr>
          <w:p w14:paraId="77154E71" w14:textId="77777777" w:rsidR="00216CD3" w:rsidRPr="00743DF3" w:rsidRDefault="000B4C4F" w:rsidP="00F36061">
            <w:pPr>
              <w:pStyle w:val="Tabellentext"/>
            </w:pPr>
            <w:r>
              <w:t>TOTGEBURT</w:t>
            </w:r>
          </w:p>
        </w:tc>
      </w:tr>
      <w:tr w:rsidR="00216CD3" w:rsidRPr="00743DF3" w14:paraId="342D5CEE" w14:textId="77777777" w:rsidTr="00F36061">
        <w:trPr>
          <w:cnfStyle w:val="000000100000" w:firstRow="0" w:lastRow="0" w:firstColumn="0" w:lastColumn="0" w:oddVBand="0" w:evenVBand="0" w:oddHBand="1" w:evenHBand="0" w:firstRowFirstColumn="0" w:firstRowLastColumn="0" w:lastRowFirstColumn="0" w:lastRowLastColumn="0"/>
          <w:trHeight w:val="409"/>
        </w:trPr>
        <w:tc>
          <w:tcPr>
            <w:tcW w:w="602" w:type="pct"/>
          </w:tcPr>
          <w:p w14:paraId="526D442F" w14:textId="77777777" w:rsidR="00216CD3" w:rsidRPr="00743DF3" w:rsidRDefault="000B4C4F" w:rsidP="00F36061">
            <w:pPr>
              <w:pStyle w:val="Tabellentext"/>
            </w:pPr>
            <w:r>
              <w:lastRenderedPageBreak/>
              <w:t>EF*</w:t>
            </w:r>
          </w:p>
        </w:tc>
        <w:tc>
          <w:tcPr>
            <w:tcW w:w="1097" w:type="pct"/>
          </w:tcPr>
          <w:p w14:paraId="44DDAAD2" w14:textId="77777777" w:rsidR="00216CD3" w:rsidRPr="00743DF3" w:rsidRDefault="000B4C4F" w:rsidP="00F36061">
            <w:pPr>
              <w:pStyle w:val="Tabellentext"/>
            </w:pPr>
            <w:r>
              <w:t>Abstand Geburtsdatum - Errechneter Termin in Tagen</w:t>
            </w:r>
          </w:p>
        </w:tc>
        <w:tc>
          <w:tcPr>
            <w:tcW w:w="326" w:type="pct"/>
          </w:tcPr>
          <w:p w14:paraId="06EF1BC6" w14:textId="77777777" w:rsidR="00216CD3" w:rsidRPr="00743DF3" w:rsidRDefault="000B4C4F" w:rsidP="00F36061">
            <w:pPr>
              <w:pStyle w:val="Tabellentext"/>
            </w:pPr>
            <w:r>
              <w:t>-</w:t>
            </w:r>
          </w:p>
        </w:tc>
        <w:tc>
          <w:tcPr>
            <w:tcW w:w="1792" w:type="pct"/>
          </w:tcPr>
          <w:p w14:paraId="1E093A79" w14:textId="77777777" w:rsidR="00216CD3" w:rsidRPr="00743DF3" w:rsidRDefault="000B4C4F" w:rsidP="0053781D">
            <w:pPr>
              <w:pStyle w:val="Tabellentext"/>
              <w:ind w:left="564" w:hanging="451"/>
            </w:pPr>
            <w:r>
              <w:t>GEBDATUMK - GEBTERMIN</w:t>
            </w:r>
          </w:p>
        </w:tc>
        <w:tc>
          <w:tcPr>
            <w:tcW w:w="1184" w:type="pct"/>
          </w:tcPr>
          <w:p w14:paraId="6314E8A1" w14:textId="77777777" w:rsidR="00216CD3" w:rsidRPr="00743DF3" w:rsidRDefault="000B4C4F" w:rsidP="00F36061">
            <w:pPr>
              <w:pStyle w:val="Tabellentext"/>
            </w:pPr>
            <w:r>
              <w:t>abstGebterm</w:t>
            </w:r>
          </w:p>
        </w:tc>
      </w:tr>
    </w:tbl>
    <w:p w14:paraId="4B52D447" w14:textId="77777777" w:rsidR="00216CD3" w:rsidRDefault="000B4C4F" w:rsidP="002B65B4">
      <w:pPr>
        <w:spacing w:after="0"/>
        <w:rPr>
          <w:sz w:val="14"/>
          <w:szCs w:val="14"/>
        </w:rPr>
      </w:pPr>
      <w:r w:rsidRPr="003021AF">
        <w:rPr>
          <w:sz w:val="14"/>
          <w:szCs w:val="14"/>
        </w:rPr>
        <w:t>*</w:t>
      </w:r>
      <w:r>
        <w:rPr>
          <w:sz w:val="14"/>
          <w:szCs w:val="14"/>
        </w:rPr>
        <w:t xml:space="preserve"> </w:t>
      </w:r>
      <w:r w:rsidRPr="003021AF">
        <w:rPr>
          <w:sz w:val="14"/>
          <w:szCs w:val="14"/>
        </w:rPr>
        <w:t>Ersatzfeld im Exportformat</w:t>
      </w:r>
    </w:p>
    <w:p w14:paraId="43A67C03" w14:textId="77777777" w:rsidR="00423ABA" w:rsidRDefault="00423ABA">
      <w:pPr>
        <w:sectPr w:rsidR="00423ABA" w:rsidSect="009D493C">
          <w:headerReference w:type="even" r:id="rId19"/>
          <w:headerReference w:type="default" r:id="rId20"/>
          <w:footerReference w:type="even" r:id="rId21"/>
          <w:footerReference w:type="default" r:id="rId22"/>
          <w:headerReference w:type="first" r:id="rId23"/>
          <w:footerReference w:type="first" r:id="rId24"/>
          <w:pgSz w:w="11906" w:h="16838" w:code="9"/>
          <w:pgMar w:top="1418" w:right="1134" w:bottom="1418" w:left="1701" w:header="454" w:footer="737" w:gutter="0"/>
          <w:cols w:space="708"/>
          <w:docGrid w:linePitch="360"/>
        </w:sectPr>
      </w:pPr>
    </w:p>
    <w:p w14:paraId="64F05F39" w14:textId="77777777" w:rsidR="006D1B0D" w:rsidRDefault="000B4C4F" w:rsidP="00F12416">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95"/>
      </w:tblGrid>
      <w:tr w:rsidR="000517F0" w14:paraId="1D8D395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81E944" w14:textId="7FE3B984" w:rsidR="000517F0" w:rsidRPr="000517F0" w:rsidRDefault="004F43CC" w:rsidP="009A6A2C">
            <w:pPr>
              <w:pStyle w:val="Tabellenkopf"/>
            </w:pPr>
            <w:del w:id="16" w:author="IQTIG" w:date="2020-04-29T09:45:00Z">
              <w:r>
                <w:delText>AK-</w:delText>
              </w:r>
            </w:del>
            <w:r w:rsidR="000B4C4F">
              <w:t>ID</w:t>
            </w:r>
          </w:p>
        </w:tc>
        <w:tc>
          <w:tcPr>
            <w:tcW w:w="5895" w:type="dxa"/>
          </w:tcPr>
          <w:p w14:paraId="36DED48F" w14:textId="77777777" w:rsidR="000517F0"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850224</w:t>
            </w:r>
          </w:p>
        </w:tc>
      </w:tr>
      <w:tr w:rsidR="00C83B05" w14:paraId="114E74A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DE35DE" w14:textId="77777777" w:rsidR="00C83B05" w:rsidRDefault="000B4C4F" w:rsidP="009A6A2C">
            <w:pPr>
              <w:pStyle w:val="Tabellenkopf"/>
            </w:pPr>
            <w:r>
              <w:t>Jahr der Erstanwendung</w:t>
            </w:r>
          </w:p>
        </w:tc>
        <w:tc>
          <w:tcPr>
            <w:tcW w:w="5895" w:type="dxa"/>
          </w:tcPr>
          <w:p w14:paraId="60C56F5F" w14:textId="77777777" w:rsidR="00C83B05"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2016</w:t>
            </w:r>
          </w:p>
        </w:tc>
      </w:tr>
      <w:tr w:rsidR="00C83B05" w14:paraId="1F19892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DE7FD8" w14:textId="77777777" w:rsidR="00C83B05" w:rsidRDefault="000B4C4F" w:rsidP="009A6A2C">
            <w:pPr>
              <w:pStyle w:val="Tabellenkopf"/>
            </w:pPr>
            <w:r>
              <w:t>Begründung für die Auswahl</w:t>
            </w:r>
          </w:p>
        </w:tc>
        <w:tc>
          <w:tcPr>
            <w:tcW w:w="5895" w:type="dxa"/>
          </w:tcPr>
          <w:p w14:paraId="37DB2C07"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6E34E8F9"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QI-relevant</w:t>
            </w:r>
          </w:p>
          <w:p w14:paraId="7EDA8FE4"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1CF0C59" w14:textId="77777777" w:rsidR="00C83B05" w:rsidRDefault="000B4C4F" w:rsidP="00C83B05">
            <w:pPr>
              <w:pStyle w:val="Tabellentext"/>
              <w:cnfStyle w:val="000000000000" w:firstRow="0" w:lastRow="0" w:firstColumn="0" w:lastColumn="0" w:oddVBand="0" w:evenVBand="0" w:oddHBand="0" w:evenHBand="0" w:firstRowFirstColumn="0" w:firstRowLastColumn="0" w:lastRowFirstColumn="0" w:lastRowLastColumn="0"/>
            </w:pPr>
            <w:r>
              <w:t>Unterdokumentation. Der 5-Minuten-Apgar-, Nabelarterien-pH-Wert und Base Excesswert sind wichtige Angaben zum klinischen Zustand des Kindes und sollten somit korrekt dokumentiert werden.</w:t>
            </w:r>
          </w:p>
        </w:tc>
      </w:tr>
      <w:tr w:rsidR="00C83B05" w14:paraId="7B86D05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B04AD5" w14:textId="77777777" w:rsidR="00C83B05" w:rsidRDefault="000B4C4F" w:rsidP="00AD72D5">
            <w:pPr>
              <w:pStyle w:val="Tabellenkopf"/>
            </w:pPr>
            <w:r>
              <w:t>Bezug zu anderen</w:t>
            </w:r>
            <w:r>
              <w:br/>
              <w:t>Qualitätsindikatoren/Kennzahlen</w:t>
            </w:r>
          </w:p>
        </w:tc>
        <w:tc>
          <w:tcPr>
            <w:tcW w:w="5895" w:type="dxa"/>
          </w:tcPr>
          <w:p w14:paraId="53338BCB" w14:textId="77777777" w:rsidR="00C83B05" w:rsidRPr="00C83B05"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51803: Qualitätsindex zum kritischen Outcome bei Reifgeborenen</w:t>
            </w:r>
          </w:p>
        </w:tc>
      </w:tr>
      <w:tr w:rsidR="000517F0" w14:paraId="1ED6525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F3CBDB" w14:textId="77777777" w:rsidR="000517F0" w:rsidRDefault="000B4C4F" w:rsidP="009975E4">
            <w:pPr>
              <w:pStyle w:val="Tabellenkopf"/>
            </w:pPr>
            <w:r>
              <w:t>Berechnungsart</w:t>
            </w:r>
          </w:p>
        </w:tc>
        <w:tc>
          <w:tcPr>
            <w:tcW w:w="5895" w:type="dxa"/>
          </w:tcPr>
          <w:p w14:paraId="0CE0958F"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6B4B1AB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2085DB" w14:textId="77777777" w:rsidR="000517F0" w:rsidRDefault="000B4C4F" w:rsidP="009A6A2C">
            <w:pPr>
              <w:pStyle w:val="Tabellenkopf"/>
            </w:pPr>
            <w:r>
              <w:t>Referenzbereich 2019</w:t>
            </w:r>
          </w:p>
        </w:tc>
        <w:tc>
          <w:tcPr>
            <w:tcW w:w="5895" w:type="dxa"/>
          </w:tcPr>
          <w:p w14:paraId="3DBBDE47" w14:textId="5E50FC8E"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 xml:space="preserve">≤ </w:t>
            </w:r>
            <w:del w:id="17" w:author="IQTIG" w:date="2020-04-29T09:45:00Z">
              <w:r w:rsidR="004F43CC">
                <w:delText>x</w:delText>
              </w:r>
            </w:del>
            <w:ins w:id="18" w:author="IQTIG" w:date="2020-04-29T09:45:00Z">
              <w:r>
                <w:t>2,65</w:t>
              </w:r>
            </w:ins>
            <w:r>
              <w:t xml:space="preserve"> % (95. Perzentil)</w:t>
            </w:r>
          </w:p>
        </w:tc>
      </w:tr>
      <w:tr w:rsidR="000517F0" w14:paraId="108B1582"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4CBEEA" w14:textId="77777777" w:rsidR="000517F0" w:rsidRDefault="000B4C4F" w:rsidP="00A3278E">
            <w:pPr>
              <w:pStyle w:val="Tabellenkopf"/>
            </w:pPr>
            <w:r w:rsidRPr="00E37ACC">
              <w:t>R</w:t>
            </w:r>
            <w:r>
              <w:t>eferenzbereich 2018</w:t>
            </w:r>
          </w:p>
        </w:tc>
        <w:tc>
          <w:tcPr>
            <w:tcW w:w="5895" w:type="dxa"/>
          </w:tcPr>
          <w:p w14:paraId="0A44E829" w14:textId="77777777" w:rsidR="000517F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 3,14 % (95. Perzentil)</w:t>
            </w:r>
          </w:p>
        </w:tc>
      </w:tr>
      <w:tr w:rsidR="00B66E40" w14:paraId="1E42A80F"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C4E0F0" w14:textId="77777777" w:rsidR="00B66E40" w:rsidRDefault="000B4C4F" w:rsidP="009A6A2C">
            <w:pPr>
              <w:pStyle w:val="Tabellenkopf"/>
            </w:pPr>
            <w:r>
              <w:t>Erläuterung zum Referenzbereich 2019</w:t>
            </w:r>
          </w:p>
        </w:tc>
        <w:tc>
          <w:tcPr>
            <w:tcW w:w="5895" w:type="dxa"/>
          </w:tcPr>
          <w:p w14:paraId="15F62052"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2508B3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35F8C0" w14:textId="77777777" w:rsidR="00B66E40" w:rsidRDefault="000B4C4F" w:rsidP="009A6A2C">
            <w:pPr>
              <w:pStyle w:val="Tabellenkopf"/>
            </w:pPr>
            <w:r>
              <w:t>Erläuterung zum Strukturierten Dialog bzw. Stellungnahmeverfahren 2019</w:t>
            </w:r>
          </w:p>
        </w:tc>
        <w:tc>
          <w:tcPr>
            <w:tcW w:w="5895" w:type="dxa"/>
          </w:tcPr>
          <w:p w14:paraId="7794CB84"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A0F866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6F9144C" w14:textId="77777777" w:rsidR="00B66E40" w:rsidRPr="00E37ACC" w:rsidRDefault="000B4C4F" w:rsidP="009A6A2C">
            <w:pPr>
              <w:pStyle w:val="Tabellenkopf"/>
            </w:pPr>
            <w:r w:rsidRPr="00E37ACC">
              <w:t>Rechenregeln</w:t>
            </w:r>
          </w:p>
        </w:tc>
        <w:tc>
          <w:tcPr>
            <w:tcW w:w="5895" w:type="dxa"/>
          </w:tcPr>
          <w:p w14:paraId="1C8C6940"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1AE7438"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Kinder mit fehlender Angabe des 5-Minuten-Apgar oder fehlender Angabe des Nabelarterien-pH-Wertes sowie fehlender Angabe des Base Excess</w:t>
            </w:r>
          </w:p>
          <w:p w14:paraId="2CAD7C7C"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68D695B" w14:textId="77777777" w:rsidR="00694883" w:rsidRPr="00715CCE" w:rsidRDefault="000B4C4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Alle reifen Lebendgeborenen unter Ausschluss von Fällen, bei denen als Aufnahmegrund „Entbindung des Kindes vor Klinikaufnahme“ oder beim Entbindungsmodus „Überwachung und Leitung der isolierten Geburt der Plazenta“ dokumentiert wurde</w:t>
            </w:r>
          </w:p>
        </w:tc>
      </w:tr>
      <w:tr w:rsidR="00B66E40" w14:paraId="7D221AAC"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50A3D5B0" w14:textId="77777777" w:rsidR="00B66E40" w:rsidRPr="00E37ACC" w:rsidRDefault="000B4C4F" w:rsidP="009A6A2C">
            <w:pPr>
              <w:pStyle w:val="Tabellenkopf"/>
            </w:pPr>
            <w:r w:rsidRPr="00E37ACC">
              <w:t>Erläuterung der Rechenregel</w:t>
            </w:r>
          </w:p>
        </w:tc>
        <w:tc>
          <w:tcPr>
            <w:tcW w:w="5895" w:type="dxa"/>
          </w:tcPr>
          <w:p w14:paraId="3849AA96"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0CA33F0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6450D" w14:textId="77777777" w:rsidR="00B66E40" w:rsidRPr="00E37ACC" w:rsidRDefault="000B4C4F" w:rsidP="009A6A2C">
            <w:pPr>
              <w:pStyle w:val="Tabellenkopf"/>
            </w:pPr>
            <w:r w:rsidRPr="00E37ACC">
              <w:t>Teildatensatzbezug</w:t>
            </w:r>
          </w:p>
        </w:tc>
        <w:tc>
          <w:tcPr>
            <w:tcW w:w="5895" w:type="dxa"/>
          </w:tcPr>
          <w:p w14:paraId="0E73D446"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16/1:K</w:t>
            </w:r>
          </w:p>
        </w:tc>
      </w:tr>
      <w:tr w:rsidR="00C83B05" w14:paraId="4F28CF8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5887E" w14:textId="77777777" w:rsidR="00C83B05" w:rsidRPr="00E37ACC" w:rsidRDefault="000B4C4F" w:rsidP="009A6A2C">
            <w:pPr>
              <w:pStyle w:val="Tabellenkopf"/>
            </w:pPr>
            <w:r>
              <w:t>Mindestanzahl Zähler</w:t>
            </w:r>
          </w:p>
        </w:tc>
        <w:tc>
          <w:tcPr>
            <w:tcW w:w="5895" w:type="dxa"/>
          </w:tcPr>
          <w:p w14:paraId="68423644"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473907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AD6AEB" w14:textId="77777777" w:rsidR="00C83B05" w:rsidRPr="00E37ACC" w:rsidRDefault="000B4C4F" w:rsidP="009A6A2C">
            <w:pPr>
              <w:pStyle w:val="Tabellenkopf"/>
            </w:pPr>
            <w:r>
              <w:t>Mindestanzahl Nenner</w:t>
            </w:r>
          </w:p>
        </w:tc>
        <w:tc>
          <w:tcPr>
            <w:tcW w:w="5895" w:type="dxa"/>
          </w:tcPr>
          <w:p w14:paraId="76EB9827"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10</w:t>
            </w:r>
          </w:p>
        </w:tc>
      </w:tr>
      <w:tr w:rsidR="00B66E40" w14:paraId="37AC78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EE2D00" w14:textId="77777777" w:rsidR="00B66E40" w:rsidRPr="00E37ACC" w:rsidRDefault="000B4C4F" w:rsidP="009A6A2C">
            <w:pPr>
              <w:pStyle w:val="Tabellenkopf"/>
            </w:pPr>
            <w:r>
              <w:t>Zähler (Formel)</w:t>
            </w:r>
          </w:p>
        </w:tc>
        <w:tc>
          <w:tcPr>
            <w:tcW w:w="5895" w:type="dxa"/>
          </w:tcPr>
          <w:p w14:paraId="594142CC" w14:textId="77777777" w:rsidR="00B66E40" w:rsidRPr="00722F75" w:rsidRDefault="000B4C4F" w:rsidP="00722F75">
            <w:pPr>
              <w:pStyle w:val="CodeOhneSilbentrennung"/>
              <w:cnfStyle w:val="000000000000" w:firstRow="0" w:lastRow="0" w:firstColumn="0" w:lastColumn="0" w:oddVBand="0" w:evenVBand="0" w:oddHBand="0" w:evenHBand="0" w:firstRowFirstColumn="0" w:firstRowLastColumn="0" w:lastRowFirstColumn="0" w:lastRowLastColumn="0"/>
            </w:pPr>
            <w:r>
              <w:t xml:space="preserve">is.na(APGAR5) | </w:t>
            </w:r>
            <w:r>
              <w:br/>
              <w:t>(is.na(BGNABELPH) &amp; is.na(BGNABELBEXC))</w:t>
            </w:r>
          </w:p>
        </w:tc>
      </w:tr>
      <w:tr w:rsidR="00B66E40" w14:paraId="2C3682E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8D4D64" w14:textId="77777777" w:rsidR="00B66E40" w:rsidRPr="00E37ACC" w:rsidRDefault="000B4C4F" w:rsidP="009A6A2C">
            <w:pPr>
              <w:pStyle w:val="Tabellenkopf"/>
            </w:pPr>
            <w:r w:rsidRPr="00E37ACC">
              <w:t>Nenner (Formel)</w:t>
            </w:r>
          </w:p>
        </w:tc>
        <w:tc>
          <w:tcPr>
            <w:tcW w:w="5895" w:type="dxa"/>
          </w:tcPr>
          <w:p w14:paraId="3DDEECFD" w14:textId="77777777" w:rsidR="00B66E40" w:rsidRPr="00722F75" w:rsidRDefault="000B4C4F" w:rsidP="008E514B">
            <w:pPr>
              <w:pStyle w:val="CodeOhneSilbentrennung"/>
              <w:cnfStyle w:val="000000000000" w:firstRow="0" w:lastRow="0" w:firstColumn="0" w:lastColumn="0" w:oddVBand="0" w:evenVBand="0" w:oddHBand="0" w:evenHBand="0" w:firstRowFirstColumn="0" w:firstRowLastColumn="0" w:lastRowFirstColumn="0" w:lastRowLastColumn="0"/>
            </w:pPr>
            <w:r>
              <w:t>TOTGEBURT %==% 0 &amp; fn_Gestalter %between% c(259,293) &amp; !(AUFNAHMEART %==% 3 | ENTBINDMODUS %any_like% LST$OPS_GEB_Entbindmodus)</w:t>
            </w:r>
          </w:p>
        </w:tc>
      </w:tr>
      <w:tr w:rsidR="00B66E40" w14:paraId="1CD0E2D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4874FE" w14:textId="77777777" w:rsidR="00B66E40" w:rsidRPr="00E37ACC" w:rsidRDefault="000B4C4F" w:rsidP="009A6A2C">
            <w:pPr>
              <w:pStyle w:val="Tabellenkopf"/>
            </w:pPr>
            <w:r w:rsidRPr="00E37ACC">
              <w:t>Verwendete Funktionen</w:t>
            </w:r>
          </w:p>
        </w:tc>
        <w:tc>
          <w:tcPr>
            <w:tcW w:w="5895" w:type="dxa"/>
          </w:tcPr>
          <w:p w14:paraId="70BCFA07" w14:textId="77777777" w:rsidR="00B66E40" w:rsidRPr="00D817EF" w:rsidRDefault="000B4C4F" w:rsidP="00D817EF">
            <w:pPr>
              <w:pStyle w:val="CodeOhneSilbentrennung"/>
              <w:cnfStyle w:val="000000000000" w:firstRow="0" w:lastRow="0" w:firstColumn="0" w:lastColumn="0" w:oddVBand="0" w:evenVBand="0" w:oddHBand="0" w:evenHBand="0" w:firstRowFirstColumn="0" w:firstRowLastColumn="0" w:lastRowFirstColumn="0" w:lastRowLastColumn="0"/>
            </w:pPr>
            <w:r>
              <w:t>fn_Gestalter</w:t>
            </w:r>
          </w:p>
        </w:tc>
      </w:tr>
      <w:tr w:rsidR="00B66E40" w14:paraId="31A5DC4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9C3019" w14:textId="77777777" w:rsidR="00B66E40" w:rsidRPr="00E37ACC" w:rsidRDefault="000B4C4F" w:rsidP="009A6A2C">
            <w:pPr>
              <w:pStyle w:val="Tabellenkopf"/>
            </w:pPr>
            <w:r w:rsidRPr="00E37ACC">
              <w:t>Verwendete Listen</w:t>
            </w:r>
          </w:p>
        </w:tc>
        <w:tc>
          <w:tcPr>
            <w:tcW w:w="5895" w:type="dxa"/>
          </w:tcPr>
          <w:p w14:paraId="46EDF391" w14:textId="77777777" w:rsidR="00B0537E" w:rsidRPr="003E64DF" w:rsidRDefault="000B4C4F" w:rsidP="00B0537E">
            <w:pPr>
              <w:pStyle w:val="CodeOhneSilbentrennung"/>
              <w:cnfStyle w:val="000000000000" w:firstRow="0" w:lastRow="0" w:firstColumn="0" w:lastColumn="0" w:oddVBand="0" w:evenVBand="0" w:oddHBand="0" w:evenHBand="0" w:firstRowFirstColumn="0" w:firstRowLastColumn="0" w:lastRowFirstColumn="0" w:lastRowLastColumn="0"/>
            </w:pPr>
            <w:r>
              <w:t>OPS_GEB_Entbindmodus</w:t>
            </w:r>
          </w:p>
        </w:tc>
      </w:tr>
      <w:tr w:rsidR="00B66E40" w14:paraId="20B0C73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FE755" w14:textId="77777777" w:rsidR="00B66E40" w:rsidRPr="00E37ACC" w:rsidRDefault="000B4C4F" w:rsidP="00AD72D5">
            <w:pPr>
              <w:pStyle w:val="Tabellenkopf"/>
            </w:pPr>
            <w:r>
              <w:t>Vergleichbarkeit mit</w:t>
            </w:r>
            <w:r>
              <w:br/>
              <w:t>Vorjahresergebnissen</w:t>
            </w:r>
          </w:p>
        </w:tc>
        <w:tc>
          <w:tcPr>
            <w:tcW w:w="5895" w:type="dxa"/>
          </w:tcPr>
          <w:p w14:paraId="6E5A7E6B"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38D70B4E" w14:textId="77777777" w:rsidR="009E1781" w:rsidRPr="00CC72DB" w:rsidRDefault="00BE4593" w:rsidP="00CC72DB">
      <w:pPr>
        <w:pStyle w:val="Tabellentext"/>
        <w:spacing w:before="0"/>
        <w:ind w:left="0"/>
        <w:rPr>
          <w:sz w:val="2"/>
          <w:szCs w:val="2"/>
        </w:rPr>
      </w:pPr>
    </w:p>
    <w:p w14:paraId="2CD97B04" w14:textId="77777777" w:rsidR="00423ABA" w:rsidRDefault="00423ABA">
      <w:pPr>
        <w:sectPr w:rsidR="00423ABA" w:rsidSect="001E71EA">
          <w:pgSz w:w="11906" w:h="16838" w:code="9"/>
          <w:pgMar w:top="1418" w:right="1134" w:bottom="1418" w:left="1701" w:header="454" w:footer="737" w:gutter="0"/>
          <w:cols w:space="708"/>
          <w:docGrid w:linePitch="360"/>
        </w:sectPr>
      </w:pPr>
    </w:p>
    <w:p w14:paraId="2E510D77" w14:textId="77777777" w:rsidR="00293DEF" w:rsidRDefault="000B4C4F" w:rsidP="00271720">
      <w:pPr>
        <w:pStyle w:val="berschrift1ohneGliederung"/>
      </w:pPr>
      <w:bookmarkStart w:id="19" w:name="_Toc39046032"/>
      <w:r>
        <w:lastRenderedPageBreak/>
        <w:t>850082: Auffälligkeitskriterium zur Überdokumentation</w:t>
      </w:r>
      <w:bookmarkEnd w:id="19"/>
    </w:p>
    <w:p w14:paraId="767E4CDE" w14:textId="77777777" w:rsidR="000F0644" w:rsidRDefault="000B4C4F" w:rsidP="00492E33">
      <w:pPr>
        <w:pStyle w:val="Absatzberschriftebene2nurinNavigation"/>
      </w:pPr>
      <w:r>
        <w:t>Verwendete Datenfelder</w:t>
      </w:r>
    </w:p>
    <w:p w14:paraId="6657DB27" w14:textId="77777777" w:rsidR="001046CA" w:rsidRPr="005319EE" w:rsidRDefault="000B4C4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589854B3"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537F66C5" w14:textId="77777777" w:rsidR="00216CD3" w:rsidRPr="009E2B0C" w:rsidRDefault="000B4C4F" w:rsidP="00F36061">
            <w:pPr>
              <w:pStyle w:val="Tabellenkopf"/>
            </w:pPr>
            <w:r>
              <w:t>Item</w:t>
            </w:r>
          </w:p>
        </w:tc>
        <w:tc>
          <w:tcPr>
            <w:tcW w:w="1097" w:type="pct"/>
          </w:tcPr>
          <w:p w14:paraId="59967A38" w14:textId="77777777" w:rsidR="00216CD3" w:rsidRPr="009E2B0C" w:rsidRDefault="000B4C4F" w:rsidP="00F36061">
            <w:pPr>
              <w:pStyle w:val="Tabellenkopf"/>
            </w:pPr>
            <w:r>
              <w:t>Bezeichnung</w:t>
            </w:r>
          </w:p>
        </w:tc>
        <w:tc>
          <w:tcPr>
            <w:tcW w:w="326" w:type="pct"/>
          </w:tcPr>
          <w:p w14:paraId="7CDB8A56" w14:textId="77777777" w:rsidR="00216CD3" w:rsidRPr="009E2B0C" w:rsidRDefault="000B4C4F" w:rsidP="00F36061">
            <w:pPr>
              <w:pStyle w:val="Tabellenkopf"/>
            </w:pPr>
            <w:r>
              <w:t>M/K</w:t>
            </w:r>
          </w:p>
        </w:tc>
        <w:tc>
          <w:tcPr>
            <w:tcW w:w="1792" w:type="pct"/>
          </w:tcPr>
          <w:p w14:paraId="0D56F6D6" w14:textId="77777777" w:rsidR="00216CD3" w:rsidRPr="009E2B0C" w:rsidRDefault="000B4C4F" w:rsidP="00F36061">
            <w:pPr>
              <w:pStyle w:val="Tabellenkopf"/>
            </w:pPr>
            <w:r>
              <w:t>Schlüssel/Formel</w:t>
            </w:r>
          </w:p>
        </w:tc>
        <w:tc>
          <w:tcPr>
            <w:tcW w:w="1184" w:type="pct"/>
          </w:tcPr>
          <w:p w14:paraId="5C48314E" w14:textId="77777777" w:rsidR="00216CD3" w:rsidRPr="009E2B0C" w:rsidRDefault="000B4C4F" w:rsidP="00DA3905">
            <w:pPr>
              <w:pStyle w:val="Tabellenkopf"/>
              <w:ind w:left="108" w:right="28"/>
            </w:pPr>
            <w:r>
              <w:t xml:space="preserve">Feldname  </w:t>
            </w:r>
          </w:p>
        </w:tc>
      </w:tr>
    </w:tbl>
    <w:p w14:paraId="66F64F49" w14:textId="77777777" w:rsidR="00423ABA" w:rsidRDefault="00423ABA">
      <w:pPr>
        <w:sectPr w:rsidR="00423ABA" w:rsidSect="009D493C">
          <w:headerReference w:type="even" r:id="rId25"/>
          <w:headerReference w:type="default" r:id="rId26"/>
          <w:footerReference w:type="even" r:id="rId27"/>
          <w:footerReference w:type="default" r:id="rId28"/>
          <w:headerReference w:type="first" r:id="rId29"/>
          <w:footerReference w:type="first" r:id="rId30"/>
          <w:pgSz w:w="11906" w:h="16838" w:code="9"/>
          <w:pgMar w:top="1418" w:right="1134" w:bottom="1418" w:left="1701" w:header="454" w:footer="737" w:gutter="0"/>
          <w:cols w:space="708"/>
          <w:docGrid w:linePitch="360"/>
        </w:sectPr>
      </w:pPr>
    </w:p>
    <w:p w14:paraId="124C91D1" w14:textId="77777777" w:rsidR="006D1B0D" w:rsidRDefault="000B4C4F" w:rsidP="00F12416">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95"/>
      </w:tblGrid>
      <w:tr w:rsidR="000517F0" w14:paraId="1AD115C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82C0CA" w14:textId="63F5BA50" w:rsidR="000517F0" w:rsidRPr="000517F0" w:rsidRDefault="004F43CC" w:rsidP="009A6A2C">
            <w:pPr>
              <w:pStyle w:val="Tabellenkopf"/>
            </w:pPr>
            <w:del w:id="20" w:author="IQTIG" w:date="2020-04-29T09:45:00Z">
              <w:r>
                <w:delText>AK-</w:delText>
              </w:r>
            </w:del>
            <w:r w:rsidR="000B4C4F">
              <w:t>ID</w:t>
            </w:r>
          </w:p>
        </w:tc>
        <w:tc>
          <w:tcPr>
            <w:tcW w:w="5895" w:type="dxa"/>
          </w:tcPr>
          <w:p w14:paraId="192AD243" w14:textId="77777777" w:rsidR="000517F0"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850082</w:t>
            </w:r>
          </w:p>
        </w:tc>
      </w:tr>
      <w:tr w:rsidR="00C83B05" w14:paraId="4D12F065"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3C568B" w14:textId="77777777" w:rsidR="00C83B05" w:rsidRDefault="000B4C4F" w:rsidP="009A6A2C">
            <w:pPr>
              <w:pStyle w:val="Tabellenkopf"/>
            </w:pPr>
            <w:r>
              <w:t>Jahr der Erstanwendung</w:t>
            </w:r>
          </w:p>
        </w:tc>
        <w:tc>
          <w:tcPr>
            <w:tcW w:w="5895" w:type="dxa"/>
          </w:tcPr>
          <w:p w14:paraId="3FD0ECA3" w14:textId="77777777" w:rsidR="00C83B05"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2010</w:t>
            </w:r>
          </w:p>
        </w:tc>
      </w:tr>
      <w:tr w:rsidR="00C83B05" w14:paraId="2C40CE3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9D41F5" w14:textId="77777777" w:rsidR="00C83B05" w:rsidRDefault="000B4C4F" w:rsidP="009A6A2C">
            <w:pPr>
              <w:pStyle w:val="Tabellenkopf"/>
            </w:pPr>
            <w:r>
              <w:t>Begründung für die Auswahl</w:t>
            </w:r>
          </w:p>
        </w:tc>
        <w:tc>
          <w:tcPr>
            <w:tcW w:w="5895" w:type="dxa"/>
          </w:tcPr>
          <w:p w14:paraId="2DF84A18"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293F3863"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Organisatorische Probleme in den Dokumentationsprozessen einzelner Leistungsbereiche, die eine Überdokumentation bedingen, werden durch die in § 24 QSKH-RL festgelegten Sanktionsgrenzen nicht erfasst.</w:t>
            </w:r>
          </w:p>
          <w:p w14:paraId="7962F43F"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6440FD43" w14:textId="77777777" w:rsidR="00C83B05" w:rsidRDefault="000B4C4F" w:rsidP="00C83B05">
            <w:pPr>
              <w:pStyle w:val="Tabellentext"/>
              <w:cnfStyle w:val="000000000000" w:firstRow="0" w:lastRow="0" w:firstColumn="0" w:lastColumn="0" w:oddVBand="0" w:evenVBand="0" w:oddHBand="0" w:evenHBand="0" w:firstRowFirstColumn="0" w:firstRowLastColumn="0" w:lastRowFirstColumn="0" w:lastRowLastColumn="0"/>
            </w:pPr>
            <w:r>
              <w:t>Organisatorische Probleme im Dokumentationsprozess einzelner Leistungsbereiche führen zur Überdokumentation.</w:t>
            </w:r>
          </w:p>
        </w:tc>
      </w:tr>
      <w:tr w:rsidR="000517F0" w14:paraId="46D3905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346D92" w14:textId="77777777" w:rsidR="000517F0" w:rsidRDefault="000B4C4F" w:rsidP="009975E4">
            <w:pPr>
              <w:pStyle w:val="Tabellenkopf"/>
            </w:pPr>
            <w:r>
              <w:t>Berechnungsart</w:t>
            </w:r>
          </w:p>
        </w:tc>
        <w:tc>
          <w:tcPr>
            <w:tcW w:w="5895" w:type="dxa"/>
          </w:tcPr>
          <w:p w14:paraId="6F5C6675"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7D71C7A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551A92" w14:textId="77777777" w:rsidR="000517F0" w:rsidRDefault="000B4C4F" w:rsidP="009A6A2C">
            <w:pPr>
              <w:pStyle w:val="Tabellenkopf"/>
            </w:pPr>
            <w:r>
              <w:t>Referenzbereich 2019</w:t>
            </w:r>
          </w:p>
        </w:tc>
        <w:tc>
          <w:tcPr>
            <w:tcW w:w="5895" w:type="dxa"/>
          </w:tcPr>
          <w:p w14:paraId="04E91907"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0517F0" w14:paraId="3BE1889B"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064983" w14:textId="77777777" w:rsidR="000517F0" w:rsidRDefault="000B4C4F" w:rsidP="00A3278E">
            <w:pPr>
              <w:pStyle w:val="Tabellenkopf"/>
            </w:pPr>
            <w:r w:rsidRPr="00E37ACC">
              <w:t>R</w:t>
            </w:r>
            <w:r>
              <w:t>eferenzbereich 2018</w:t>
            </w:r>
          </w:p>
        </w:tc>
        <w:tc>
          <w:tcPr>
            <w:tcW w:w="5895" w:type="dxa"/>
          </w:tcPr>
          <w:p w14:paraId="393EDE43" w14:textId="77777777" w:rsidR="000517F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 110,00 %</w:t>
            </w:r>
          </w:p>
        </w:tc>
      </w:tr>
      <w:tr w:rsidR="00B66E40" w14:paraId="7C304A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427B19" w14:textId="77777777" w:rsidR="00B66E40" w:rsidRDefault="000B4C4F" w:rsidP="009A6A2C">
            <w:pPr>
              <w:pStyle w:val="Tabellenkopf"/>
            </w:pPr>
            <w:r>
              <w:t>Erläuterung zum Referenzbereich 2019</w:t>
            </w:r>
          </w:p>
        </w:tc>
        <w:tc>
          <w:tcPr>
            <w:tcW w:w="5895" w:type="dxa"/>
          </w:tcPr>
          <w:p w14:paraId="4F795149"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E56E33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9CF580" w14:textId="77777777" w:rsidR="00B66E40" w:rsidRDefault="000B4C4F" w:rsidP="009A6A2C">
            <w:pPr>
              <w:pStyle w:val="Tabellenkopf"/>
            </w:pPr>
            <w:r>
              <w:t>Erläuterung zum Strukturierten Dialog bzw. Stellungnahmeverfahren 2019</w:t>
            </w:r>
          </w:p>
        </w:tc>
        <w:tc>
          <w:tcPr>
            <w:tcW w:w="5895" w:type="dxa"/>
          </w:tcPr>
          <w:p w14:paraId="17832CB5"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36F89E4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06585994" w14:textId="77777777" w:rsidR="00B66E40" w:rsidRPr="00E37ACC" w:rsidRDefault="000B4C4F" w:rsidP="009A6A2C">
            <w:pPr>
              <w:pStyle w:val="Tabellenkopf"/>
            </w:pPr>
            <w:r w:rsidRPr="00E37ACC">
              <w:t>Rechenregeln</w:t>
            </w:r>
          </w:p>
        </w:tc>
        <w:tc>
          <w:tcPr>
            <w:tcW w:w="5895" w:type="dxa"/>
          </w:tcPr>
          <w:p w14:paraId="06714202"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1FE05E4"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Anzahl der gelieferten vollständigen und plausiblen Datensätze einschließlich der Minimaldatensätze zum jeweiligen Modul</w:t>
            </w:r>
          </w:p>
          <w:p w14:paraId="4934DA63"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BAAEAA6" w14:textId="77777777" w:rsidR="00694883" w:rsidRPr="00715CCE" w:rsidRDefault="000B4C4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6693CF9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7ADBBCB6" w14:textId="77777777" w:rsidR="00B66E40" w:rsidRPr="00E37ACC" w:rsidRDefault="000B4C4F" w:rsidP="009A6A2C">
            <w:pPr>
              <w:pStyle w:val="Tabellenkopf"/>
            </w:pPr>
            <w:r w:rsidRPr="00E37ACC">
              <w:t>Erläuterung der Rechenregel</w:t>
            </w:r>
          </w:p>
        </w:tc>
        <w:tc>
          <w:tcPr>
            <w:tcW w:w="5895" w:type="dxa"/>
          </w:tcPr>
          <w:p w14:paraId="5AE38C8C"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Indem die Anzahl an Fällen, die laut Sollstatistik pro Modul hätten dokumentiert werden müssen, mit den tatsächlich gelieferten Datensätzen pro Modul in Beziehung gesetzt wird, ist es möglich, die Rate an Überdokumentation pro Modul zu ermitteln.</w:t>
            </w:r>
          </w:p>
        </w:tc>
      </w:tr>
      <w:tr w:rsidR="00C83B05" w14:paraId="0F759AA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8EDF6B" w14:textId="77777777" w:rsidR="00C83B05" w:rsidRPr="00E37ACC" w:rsidRDefault="000B4C4F" w:rsidP="009A6A2C">
            <w:pPr>
              <w:pStyle w:val="Tabellenkopf"/>
            </w:pPr>
            <w:r>
              <w:t>Mindestanzahl Zähler</w:t>
            </w:r>
          </w:p>
        </w:tc>
        <w:tc>
          <w:tcPr>
            <w:tcW w:w="5895" w:type="dxa"/>
          </w:tcPr>
          <w:p w14:paraId="371DDB5F"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20</w:t>
            </w:r>
          </w:p>
        </w:tc>
      </w:tr>
      <w:tr w:rsidR="00C83B05" w14:paraId="3634F95D"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BA31DD" w14:textId="77777777" w:rsidR="00C83B05" w:rsidRPr="00E37ACC" w:rsidRDefault="000B4C4F" w:rsidP="009A6A2C">
            <w:pPr>
              <w:pStyle w:val="Tabellenkopf"/>
            </w:pPr>
            <w:r>
              <w:t>Mindestanzahl Nenner</w:t>
            </w:r>
          </w:p>
        </w:tc>
        <w:tc>
          <w:tcPr>
            <w:tcW w:w="5895" w:type="dxa"/>
          </w:tcPr>
          <w:p w14:paraId="5B17AC2C"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23D3F7F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4F3569" w14:textId="77777777" w:rsidR="00B66E40" w:rsidRPr="00E37ACC" w:rsidRDefault="000B4C4F" w:rsidP="00AD72D5">
            <w:pPr>
              <w:pStyle w:val="Tabellenkopf"/>
            </w:pPr>
            <w:r>
              <w:t>Vergleichbarkeit mit</w:t>
            </w:r>
            <w:r>
              <w:br/>
              <w:t>Vorjahresergebnissen</w:t>
            </w:r>
          </w:p>
        </w:tc>
        <w:tc>
          <w:tcPr>
            <w:tcW w:w="5895" w:type="dxa"/>
          </w:tcPr>
          <w:p w14:paraId="5EC0C1B4"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15DBEBCA" w14:textId="77777777" w:rsidR="009E1781" w:rsidRPr="00CC72DB" w:rsidRDefault="00BE4593" w:rsidP="00CC72DB">
      <w:pPr>
        <w:pStyle w:val="Tabellentext"/>
        <w:spacing w:before="0"/>
        <w:ind w:left="0"/>
        <w:rPr>
          <w:sz w:val="2"/>
          <w:szCs w:val="2"/>
        </w:rPr>
      </w:pPr>
    </w:p>
    <w:p w14:paraId="30F154F0" w14:textId="77777777" w:rsidR="00423ABA" w:rsidRDefault="00423ABA">
      <w:pPr>
        <w:sectPr w:rsidR="00423ABA" w:rsidSect="001E71EA">
          <w:pgSz w:w="11906" w:h="16838" w:code="9"/>
          <w:pgMar w:top="1418" w:right="1134" w:bottom="1418" w:left="1701" w:header="454" w:footer="737" w:gutter="0"/>
          <w:cols w:space="708"/>
          <w:docGrid w:linePitch="360"/>
        </w:sectPr>
      </w:pPr>
    </w:p>
    <w:p w14:paraId="355449A3" w14:textId="77777777" w:rsidR="00293DEF" w:rsidRDefault="000B4C4F" w:rsidP="00271720">
      <w:pPr>
        <w:pStyle w:val="berschrift1ohneGliederung"/>
      </w:pPr>
      <w:bookmarkStart w:id="21" w:name="_Toc39046033"/>
      <w:r>
        <w:lastRenderedPageBreak/>
        <w:t>850226: Auffälligkeitskriterium zum Minimaldatensatz (MDS)</w:t>
      </w:r>
      <w:bookmarkEnd w:id="21"/>
    </w:p>
    <w:p w14:paraId="7D99D2DE" w14:textId="77777777" w:rsidR="000F0644" w:rsidRDefault="000B4C4F" w:rsidP="00492E33">
      <w:pPr>
        <w:pStyle w:val="Absatzberschriftebene2nurinNavigation"/>
      </w:pPr>
      <w:r>
        <w:t>Verwendete Datenfelder</w:t>
      </w:r>
    </w:p>
    <w:p w14:paraId="113B9AFE" w14:textId="77777777" w:rsidR="001046CA" w:rsidRPr="005319EE" w:rsidRDefault="000B4C4F" w:rsidP="001046CA">
      <w:r w:rsidRPr="005319EE">
        <w:t xml:space="preserve">Datenbasis: Spezifikation </w:t>
      </w:r>
      <w:r>
        <w:t>2019</w:t>
      </w:r>
    </w:p>
    <w:tbl>
      <w:tblPr>
        <w:tblStyle w:val="IQTIGStandard"/>
        <w:tblW w:w="9100" w:type="dxa"/>
        <w:tblLayout w:type="fixed"/>
        <w:tblLook w:val="0420" w:firstRow="1" w:lastRow="0" w:firstColumn="0" w:lastColumn="0" w:noHBand="0" w:noVBand="1"/>
      </w:tblPr>
      <w:tblGrid>
        <w:gridCol w:w="1096"/>
        <w:gridCol w:w="1997"/>
        <w:gridCol w:w="593"/>
        <w:gridCol w:w="3261"/>
        <w:gridCol w:w="2153"/>
      </w:tblGrid>
      <w:tr w:rsidR="00216CD3" w:rsidRPr="009E2B0C" w14:paraId="47C5615B" w14:textId="77777777" w:rsidTr="00F36061">
        <w:trPr>
          <w:cnfStyle w:val="100000000000" w:firstRow="1" w:lastRow="0" w:firstColumn="0" w:lastColumn="0" w:oddVBand="0" w:evenVBand="0" w:oddHBand="0" w:evenHBand="0" w:firstRowFirstColumn="0" w:firstRowLastColumn="0" w:lastRowFirstColumn="0" w:lastRowLastColumn="0"/>
          <w:trHeight w:val="370"/>
          <w:tblHeader/>
        </w:trPr>
        <w:tc>
          <w:tcPr>
            <w:tcW w:w="602" w:type="pct"/>
          </w:tcPr>
          <w:p w14:paraId="36B5BDFE" w14:textId="77777777" w:rsidR="00216CD3" w:rsidRPr="009E2B0C" w:rsidRDefault="000B4C4F" w:rsidP="00F36061">
            <w:pPr>
              <w:pStyle w:val="Tabellenkopf"/>
            </w:pPr>
            <w:r>
              <w:t>Item</w:t>
            </w:r>
          </w:p>
        </w:tc>
        <w:tc>
          <w:tcPr>
            <w:tcW w:w="1097" w:type="pct"/>
          </w:tcPr>
          <w:p w14:paraId="75468A31" w14:textId="77777777" w:rsidR="00216CD3" w:rsidRPr="009E2B0C" w:rsidRDefault="000B4C4F" w:rsidP="00F36061">
            <w:pPr>
              <w:pStyle w:val="Tabellenkopf"/>
            </w:pPr>
            <w:r>
              <w:t>Bezeichnung</w:t>
            </w:r>
          </w:p>
        </w:tc>
        <w:tc>
          <w:tcPr>
            <w:tcW w:w="326" w:type="pct"/>
          </w:tcPr>
          <w:p w14:paraId="2E308099" w14:textId="77777777" w:rsidR="00216CD3" w:rsidRPr="009E2B0C" w:rsidRDefault="000B4C4F" w:rsidP="00F36061">
            <w:pPr>
              <w:pStyle w:val="Tabellenkopf"/>
            </w:pPr>
            <w:r>
              <w:t>M/K</w:t>
            </w:r>
          </w:p>
        </w:tc>
        <w:tc>
          <w:tcPr>
            <w:tcW w:w="1792" w:type="pct"/>
          </w:tcPr>
          <w:p w14:paraId="15C23EBB" w14:textId="77777777" w:rsidR="00216CD3" w:rsidRPr="009E2B0C" w:rsidRDefault="000B4C4F" w:rsidP="00F36061">
            <w:pPr>
              <w:pStyle w:val="Tabellenkopf"/>
            </w:pPr>
            <w:r>
              <w:t>Schlüssel/Formel</w:t>
            </w:r>
          </w:p>
        </w:tc>
        <w:tc>
          <w:tcPr>
            <w:tcW w:w="1184" w:type="pct"/>
          </w:tcPr>
          <w:p w14:paraId="57ED5AE8" w14:textId="77777777" w:rsidR="00216CD3" w:rsidRPr="009E2B0C" w:rsidRDefault="000B4C4F" w:rsidP="00DA3905">
            <w:pPr>
              <w:pStyle w:val="Tabellenkopf"/>
              <w:ind w:left="108" w:right="28"/>
            </w:pPr>
            <w:r>
              <w:t xml:space="preserve">Feldname  </w:t>
            </w:r>
          </w:p>
        </w:tc>
      </w:tr>
    </w:tbl>
    <w:p w14:paraId="7A34A92F" w14:textId="77777777" w:rsidR="00423ABA" w:rsidRDefault="00423ABA">
      <w:pPr>
        <w:sectPr w:rsidR="00423ABA" w:rsidSect="009D493C">
          <w:headerReference w:type="even" r:id="rId31"/>
          <w:headerReference w:type="default" r:id="rId32"/>
          <w:footerReference w:type="even" r:id="rId33"/>
          <w:footerReference w:type="default" r:id="rId34"/>
          <w:headerReference w:type="first" r:id="rId35"/>
          <w:footerReference w:type="first" r:id="rId36"/>
          <w:pgSz w:w="11906" w:h="16838" w:code="9"/>
          <w:pgMar w:top="1418" w:right="1134" w:bottom="1418" w:left="1701" w:header="454" w:footer="737" w:gutter="0"/>
          <w:cols w:space="708"/>
          <w:docGrid w:linePitch="360"/>
        </w:sectPr>
      </w:pPr>
    </w:p>
    <w:p w14:paraId="514B7B11" w14:textId="77777777" w:rsidR="006D1B0D" w:rsidRDefault="000B4C4F" w:rsidP="00F12416">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95"/>
      </w:tblGrid>
      <w:tr w:rsidR="000517F0" w14:paraId="04166C1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BD12EA" w14:textId="64F96A06" w:rsidR="000517F0" w:rsidRPr="000517F0" w:rsidRDefault="004F43CC" w:rsidP="009A6A2C">
            <w:pPr>
              <w:pStyle w:val="Tabellenkopf"/>
            </w:pPr>
            <w:del w:id="22" w:author="IQTIG" w:date="2020-04-29T09:45:00Z">
              <w:r>
                <w:delText>AK-</w:delText>
              </w:r>
            </w:del>
            <w:r w:rsidR="000B4C4F">
              <w:t>ID</w:t>
            </w:r>
          </w:p>
        </w:tc>
        <w:tc>
          <w:tcPr>
            <w:tcW w:w="5895" w:type="dxa"/>
          </w:tcPr>
          <w:p w14:paraId="0B8B8FC0" w14:textId="77777777" w:rsidR="000517F0"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850226</w:t>
            </w:r>
          </w:p>
        </w:tc>
      </w:tr>
      <w:tr w:rsidR="00C83B05" w14:paraId="5460086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3CFF00" w14:textId="77777777" w:rsidR="00C83B05" w:rsidRDefault="000B4C4F" w:rsidP="009A6A2C">
            <w:pPr>
              <w:pStyle w:val="Tabellenkopf"/>
            </w:pPr>
            <w:r>
              <w:t>Jahr der Erstanwendung</w:t>
            </w:r>
          </w:p>
        </w:tc>
        <w:tc>
          <w:tcPr>
            <w:tcW w:w="5895" w:type="dxa"/>
          </w:tcPr>
          <w:p w14:paraId="1E0F84A2" w14:textId="77777777" w:rsidR="00C83B05" w:rsidRDefault="000B4C4F" w:rsidP="000517F0">
            <w:pPr>
              <w:pStyle w:val="Tabellentext"/>
              <w:cnfStyle w:val="000000000000" w:firstRow="0" w:lastRow="0" w:firstColumn="0" w:lastColumn="0" w:oddVBand="0" w:evenVBand="0" w:oddHBand="0" w:evenHBand="0" w:firstRowFirstColumn="0" w:firstRowLastColumn="0" w:lastRowFirstColumn="0" w:lastRowLastColumn="0"/>
            </w:pPr>
            <w:r>
              <w:t>2011</w:t>
            </w:r>
          </w:p>
        </w:tc>
      </w:tr>
      <w:tr w:rsidR="00C83B05" w14:paraId="2B1FC0B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2F3130" w14:textId="77777777" w:rsidR="00C83B05" w:rsidRDefault="000B4C4F" w:rsidP="009A6A2C">
            <w:pPr>
              <w:pStyle w:val="Tabellenkopf"/>
            </w:pPr>
            <w:r>
              <w:t>Begründung für die Auswahl</w:t>
            </w:r>
          </w:p>
        </w:tc>
        <w:tc>
          <w:tcPr>
            <w:tcW w:w="5895" w:type="dxa"/>
          </w:tcPr>
          <w:p w14:paraId="447EA2C7"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Relevanz</w:t>
            </w:r>
          </w:p>
          <w:p w14:paraId="493789CE"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Minimaldatensätze können nicht für die Berechnung von Qualitätsindikatoren verwendet werden. Demnach sollten sie nur in Ausnahmefällen in der Dokumentation zur Anwendung kommen.</w:t>
            </w:r>
          </w:p>
          <w:p w14:paraId="72AE88B0" w14:textId="77777777" w:rsidR="00C83B05" w:rsidRP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rPr>
                <w:b/>
              </w:rPr>
            </w:pPr>
            <w:r w:rsidRPr="00C83B05">
              <w:rPr>
                <w:b/>
              </w:rPr>
              <w:t>Hypothese</w:t>
            </w:r>
          </w:p>
          <w:p w14:paraId="2CBEB483" w14:textId="77777777" w:rsidR="00C83B05" w:rsidRDefault="000B4C4F" w:rsidP="00C83B05">
            <w:pPr>
              <w:pStyle w:val="Tabellentext"/>
              <w:cnfStyle w:val="000000000000" w:firstRow="0" w:lastRow="0" w:firstColumn="0" w:lastColumn="0" w:oddVBand="0" w:evenVBand="0" w:oddHBand="0" w:evenHBand="0" w:firstRowFirstColumn="0" w:firstRowLastColumn="0" w:lastRowFirstColumn="0" w:lastRowLastColumn="0"/>
            </w:pPr>
            <w:r>
              <w:t>Das Ausfüllen von Minimaldatensätzen in einem Leistungsbereich kann einen Hinweis auf Mängel des QS-Filters liefern. Zudem ist zu vermuten, dass durch die Einführung eines Auffälligkeitskriteriums zur Unterdokumentation der Anreiz für die Verwendung von Minimaldatensätzen ansteigt.</w:t>
            </w:r>
          </w:p>
        </w:tc>
      </w:tr>
      <w:tr w:rsidR="000517F0" w14:paraId="1BCC15B1"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30C5A7" w14:textId="77777777" w:rsidR="000517F0" w:rsidRDefault="000B4C4F" w:rsidP="009975E4">
            <w:pPr>
              <w:pStyle w:val="Tabellenkopf"/>
            </w:pPr>
            <w:r>
              <w:t>Berechnungsart</w:t>
            </w:r>
          </w:p>
        </w:tc>
        <w:tc>
          <w:tcPr>
            <w:tcW w:w="5895" w:type="dxa"/>
          </w:tcPr>
          <w:p w14:paraId="761B9911"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517F0" w14:paraId="55F634E7"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8EC28" w14:textId="77777777" w:rsidR="000517F0" w:rsidRDefault="000B4C4F" w:rsidP="009A6A2C">
            <w:pPr>
              <w:pStyle w:val="Tabellenkopf"/>
            </w:pPr>
            <w:r>
              <w:t>Referenzbereich 2019</w:t>
            </w:r>
          </w:p>
        </w:tc>
        <w:tc>
          <w:tcPr>
            <w:tcW w:w="5895" w:type="dxa"/>
          </w:tcPr>
          <w:p w14:paraId="7738B7F5" w14:textId="77777777" w:rsidR="000517F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0517F0" w14:paraId="1DE64FD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586858" w14:textId="77777777" w:rsidR="000517F0" w:rsidRDefault="000B4C4F" w:rsidP="00A3278E">
            <w:pPr>
              <w:pStyle w:val="Tabellenkopf"/>
            </w:pPr>
            <w:r w:rsidRPr="00E37ACC">
              <w:t>R</w:t>
            </w:r>
            <w:r>
              <w:t>eferenzbereich 2018</w:t>
            </w:r>
          </w:p>
        </w:tc>
        <w:tc>
          <w:tcPr>
            <w:tcW w:w="5895" w:type="dxa"/>
          </w:tcPr>
          <w:p w14:paraId="17A7DD6D" w14:textId="77777777" w:rsidR="000517F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 5,00 %</w:t>
            </w:r>
          </w:p>
        </w:tc>
      </w:tr>
      <w:tr w:rsidR="00B66E40" w14:paraId="028347E4"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913875" w14:textId="77777777" w:rsidR="00B66E40" w:rsidRDefault="000B4C4F" w:rsidP="009A6A2C">
            <w:pPr>
              <w:pStyle w:val="Tabellenkopf"/>
            </w:pPr>
            <w:r>
              <w:t>Erläuterung zum Referenzbereich 2019</w:t>
            </w:r>
          </w:p>
        </w:tc>
        <w:tc>
          <w:tcPr>
            <w:tcW w:w="5895" w:type="dxa"/>
          </w:tcPr>
          <w:p w14:paraId="092F9C13"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15710E78"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69B825" w14:textId="77777777" w:rsidR="00B66E40" w:rsidRDefault="000B4C4F" w:rsidP="009A6A2C">
            <w:pPr>
              <w:pStyle w:val="Tabellenkopf"/>
            </w:pPr>
            <w:r>
              <w:t>Erläuterung zum Strukturierten Dialog bzw. Stellungnahmeverfahren 2019</w:t>
            </w:r>
          </w:p>
        </w:tc>
        <w:tc>
          <w:tcPr>
            <w:tcW w:w="5895" w:type="dxa"/>
          </w:tcPr>
          <w:p w14:paraId="4FCA0D67"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B66E40" w14:paraId="4DCFC4A0"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bottom w:val="single" w:sz="4" w:space="0" w:color="BFBFBF" w:themeColor="background1" w:themeShade="BF"/>
            </w:tcBorders>
          </w:tcPr>
          <w:p w14:paraId="2D44C11A" w14:textId="77777777" w:rsidR="00B66E40" w:rsidRPr="00E37ACC" w:rsidRDefault="000B4C4F" w:rsidP="009A6A2C">
            <w:pPr>
              <w:pStyle w:val="Tabellenkopf"/>
            </w:pPr>
            <w:r w:rsidRPr="00E37ACC">
              <w:t>Rechenregeln</w:t>
            </w:r>
          </w:p>
        </w:tc>
        <w:tc>
          <w:tcPr>
            <w:tcW w:w="5895" w:type="dxa"/>
          </w:tcPr>
          <w:p w14:paraId="41B0BC11"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42BA5CD"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Anzahl Minimaldatensätze zum jeweiligen Modul</w:t>
            </w:r>
          </w:p>
          <w:p w14:paraId="09848A35" w14:textId="77777777" w:rsidR="00897EAC" w:rsidRPr="00897EAC" w:rsidRDefault="000B4C4F" w:rsidP="00897EAC">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CB6D9D6" w14:textId="77777777" w:rsidR="00694883" w:rsidRPr="00715CCE" w:rsidRDefault="000B4C4F" w:rsidP="00C83B0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Anzahl durch den QS-Filter ausgelöster Fälle (methodische Sollstatistik: DATENSAETZE_MODUL) für das jeweilige Modul</w:t>
            </w:r>
          </w:p>
        </w:tc>
      </w:tr>
      <w:tr w:rsidR="00B66E40" w14:paraId="12985176"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Borders>
              <w:top w:val="single" w:sz="4" w:space="0" w:color="BFBFBF" w:themeColor="background1" w:themeShade="BF"/>
            </w:tcBorders>
          </w:tcPr>
          <w:p w14:paraId="36B71ED1" w14:textId="77777777" w:rsidR="00B66E40" w:rsidRPr="00E37ACC" w:rsidRDefault="000B4C4F" w:rsidP="009A6A2C">
            <w:pPr>
              <w:pStyle w:val="Tabellenkopf"/>
            </w:pPr>
            <w:r w:rsidRPr="00E37ACC">
              <w:t>Erläuterung der Rechenregel</w:t>
            </w:r>
          </w:p>
        </w:tc>
        <w:tc>
          <w:tcPr>
            <w:tcW w:w="5895" w:type="dxa"/>
          </w:tcPr>
          <w:p w14:paraId="2A2618F6" w14:textId="77777777" w:rsidR="00B66E40"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Die Anzahl der Minimaldatensätze pro Modul wird zur Anzahl der Fälle, die im betreffenden Modul hätten dokumentiert werden müssen, in Relation gesetzt, um die Rate der Minimaldatensätze zu ermitteln.</w:t>
            </w:r>
          </w:p>
        </w:tc>
      </w:tr>
      <w:tr w:rsidR="00C83B05" w14:paraId="515F6F23"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79E944" w14:textId="77777777" w:rsidR="00C83B05" w:rsidRPr="00E37ACC" w:rsidRDefault="000B4C4F" w:rsidP="009A6A2C">
            <w:pPr>
              <w:pStyle w:val="Tabellenkopf"/>
            </w:pPr>
            <w:r>
              <w:t>Mindestanzahl Zähler</w:t>
            </w:r>
          </w:p>
        </w:tc>
        <w:tc>
          <w:tcPr>
            <w:tcW w:w="5895" w:type="dxa"/>
          </w:tcPr>
          <w:p w14:paraId="77F6C7E4"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w:t>
            </w:r>
          </w:p>
        </w:tc>
      </w:tr>
      <w:tr w:rsidR="00C83B05" w14:paraId="68B260FE"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376E8D" w14:textId="77777777" w:rsidR="00C83B05" w:rsidRPr="00E37ACC" w:rsidRDefault="000B4C4F" w:rsidP="009A6A2C">
            <w:pPr>
              <w:pStyle w:val="Tabellenkopf"/>
            </w:pPr>
            <w:r>
              <w:t>Mindestanzahl Nenner</w:t>
            </w:r>
          </w:p>
        </w:tc>
        <w:tc>
          <w:tcPr>
            <w:tcW w:w="5895" w:type="dxa"/>
          </w:tcPr>
          <w:p w14:paraId="4A98F316" w14:textId="77777777" w:rsidR="00C83B05" w:rsidRDefault="000B4C4F" w:rsidP="00897EAC">
            <w:pPr>
              <w:pStyle w:val="Tabellentext"/>
              <w:cnfStyle w:val="000000000000" w:firstRow="0" w:lastRow="0" w:firstColumn="0" w:lastColumn="0" w:oddVBand="0" w:evenVBand="0" w:oddHBand="0" w:evenHBand="0" w:firstRowFirstColumn="0" w:firstRowLastColumn="0" w:lastRowFirstColumn="0" w:lastRowLastColumn="0"/>
            </w:pPr>
            <w:r>
              <w:t>5 (Das Krankenhaus muss laut Soll-Statistik im jeweiligen Leistungsbereich mindestens 5 Fälle behandelt haben.)</w:t>
            </w:r>
          </w:p>
        </w:tc>
      </w:tr>
      <w:tr w:rsidR="00B66E40" w14:paraId="6D2543B9" w14:textId="77777777" w:rsidTr="00966021">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3FCD7D" w14:textId="77777777" w:rsidR="00B66E40" w:rsidRPr="00E37ACC" w:rsidRDefault="000B4C4F" w:rsidP="00AD72D5">
            <w:pPr>
              <w:pStyle w:val="Tabellenkopf"/>
            </w:pPr>
            <w:r>
              <w:t>Vergleichbarkeit mit</w:t>
            </w:r>
            <w:r>
              <w:br/>
              <w:t>Vorjahresergebnissen</w:t>
            </w:r>
          </w:p>
        </w:tc>
        <w:tc>
          <w:tcPr>
            <w:tcW w:w="5895" w:type="dxa"/>
          </w:tcPr>
          <w:p w14:paraId="10BAE664" w14:textId="77777777" w:rsidR="00B66E40" w:rsidRDefault="000B4C4F" w:rsidP="00A4783D">
            <w:pPr>
              <w:pStyle w:val="Tabellentext"/>
              <w:cnfStyle w:val="000000000000" w:firstRow="0" w:lastRow="0" w:firstColumn="0" w:lastColumn="0" w:oddVBand="0" w:evenVBand="0" w:oddHBand="0" w:evenHBand="0" w:firstRowFirstColumn="0" w:firstRowLastColumn="0" w:lastRowFirstColumn="0" w:lastRowLastColumn="0"/>
            </w:pPr>
            <w:r>
              <w:t>Vergleichbar</w:t>
            </w:r>
          </w:p>
        </w:tc>
      </w:tr>
    </w:tbl>
    <w:p w14:paraId="49A3EF4A" w14:textId="77777777" w:rsidR="009E1781" w:rsidRPr="00CC72DB" w:rsidRDefault="00BE4593" w:rsidP="00CC72DB">
      <w:pPr>
        <w:pStyle w:val="Tabellentext"/>
        <w:spacing w:before="0"/>
        <w:ind w:left="0"/>
        <w:rPr>
          <w:sz w:val="2"/>
          <w:szCs w:val="2"/>
        </w:rPr>
      </w:pPr>
    </w:p>
    <w:p w14:paraId="311FD70E" w14:textId="77777777" w:rsidR="00423ABA" w:rsidRDefault="00423ABA">
      <w:pPr>
        <w:sectPr w:rsidR="00423ABA" w:rsidSect="001E71EA">
          <w:pgSz w:w="11906" w:h="16838" w:code="9"/>
          <w:pgMar w:top="1418" w:right="1134" w:bottom="1418" w:left="1701" w:header="454" w:footer="737" w:gutter="0"/>
          <w:cols w:space="708"/>
          <w:docGrid w:linePitch="360"/>
        </w:sectPr>
      </w:pPr>
    </w:p>
    <w:p w14:paraId="2D8A0084" w14:textId="77777777" w:rsidR="00D6289D" w:rsidRPr="00D6289D" w:rsidRDefault="000B4C4F" w:rsidP="00D6289D">
      <w:pPr>
        <w:pStyle w:val="berschrift1ohneGliederung"/>
      </w:pPr>
      <w:bookmarkStart w:id="23" w:name="_Toc39046034"/>
      <w:r w:rsidRPr="00CB49A6">
        <w:lastRenderedPageBreak/>
        <w:t>Anhang</w:t>
      </w:r>
      <w:r>
        <w:t xml:space="preserve"> I: Schlüssel (Spezifikation)</w:t>
      </w:r>
      <w:bookmarkEnd w:id="23"/>
    </w:p>
    <w:tbl>
      <w:tblPr>
        <w:tblStyle w:val="IQTIGStandard"/>
        <w:tblW w:w="9700" w:type="dxa"/>
        <w:tblLook w:val="0420" w:firstRow="1" w:lastRow="0" w:firstColumn="0" w:lastColumn="0" w:noHBand="0" w:noVBand="1"/>
      </w:tblPr>
      <w:tblGrid>
        <w:gridCol w:w="1843"/>
        <w:gridCol w:w="7857"/>
      </w:tblGrid>
      <w:tr w:rsidR="00A24410" w:rsidRPr="009E2B0C" w14:paraId="6D186A86" w14:textId="77777777" w:rsidTr="001C6A6E">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224285EC" w14:textId="77777777" w:rsidR="00A24410" w:rsidRPr="00070952" w:rsidRDefault="000B4C4F" w:rsidP="004A2346">
            <w:pPr>
              <w:pStyle w:val="Tabellenkopf"/>
              <w:rPr>
                <w:color w:val="000000" w:themeColor="text1"/>
              </w:rPr>
            </w:pPr>
            <w:r w:rsidRPr="00070952">
              <w:rPr>
                <w:color w:val="000000" w:themeColor="text1"/>
              </w:rPr>
              <w:t xml:space="preserve">Schlüssel: </w:t>
            </w:r>
            <w:r>
              <w:rPr>
                <w:color w:val="000000" w:themeColor="text1"/>
              </w:rPr>
              <w:t>BefMPass</w:t>
            </w:r>
          </w:p>
        </w:tc>
      </w:tr>
      <w:tr w:rsidR="00D72693" w:rsidRPr="00743DF3" w14:paraId="6CFCFD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BB94EF" w14:textId="77777777" w:rsidR="00D72693" w:rsidRPr="00743DF3" w:rsidRDefault="000B4C4F" w:rsidP="000D33A4">
            <w:pPr>
              <w:pStyle w:val="Tabellentext"/>
              <w:tabs>
                <w:tab w:val="left" w:pos="1110"/>
              </w:tabs>
            </w:pPr>
            <w:r>
              <w:t>1</w:t>
            </w:r>
            <w:r>
              <w:tab/>
            </w:r>
          </w:p>
        </w:tc>
        <w:tc>
          <w:tcPr>
            <w:tcW w:w="7857" w:type="dxa"/>
          </w:tcPr>
          <w:p w14:paraId="234D7136" w14:textId="77777777" w:rsidR="00D72693" w:rsidRPr="00743DF3" w:rsidRDefault="000B4C4F" w:rsidP="004A2346">
            <w:pPr>
              <w:pStyle w:val="Tabellentext"/>
            </w:pPr>
            <w:r>
              <w:t>Familiäre Belastung (Diabetes, Hypertonie, Missbildungen, genetische Krankheiten, psychische Krankheiten)</w:t>
            </w:r>
          </w:p>
        </w:tc>
      </w:tr>
      <w:tr w:rsidR="00D72693" w:rsidRPr="00743DF3" w14:paraId="15B187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8402A2" w14:textId="77777777" w:rsidR="00D72693" w:rsidRPr="00743DF3" w:rsidRDefault="000B4C4F" w:rsidP="000D33A4">
            <w:pPr>
              <w:pStyle w:val="Tabellentext"/>
              <w:tabs>
                <w:tab w:val="left" w:pos="1110"/>
              </w:tabs>
            </w:pPr>
            <w:r>
              <w:t>2</w:t>
            </w:r>
            <w:r>
              <w:tab/>
            </w:r>
          </w:p>
        </w:tc>
        <w:tc>
          <w:tcPr>
            <w:tcW w:w="7857" w:type="dxa"/>
          </w:tcPr>
          <w:p w14:paraId="2365DBE4" w14:textId="77777777" w:rsidR="00D72693" w:rsidRPr="00743DF3" w:rsidRDefault="000B4C4F" w:rsidP="004A2346">
            <w:pPr>
              <w:pStyle w:val="Tabellentext"/>
            </w:pPr>
            <w:r>
              <w:t>frühere eigene schwere Erkrankungen (z.B. Herz, Lunge, Leber, Nieren, ZNS, Psyche)</w:t>
            </w:r>
          </w:p>
        </w:tc>
      </w:tr>
      <w:tr w:rsidR="00D72693" w:rsidRPr="00743DF3" w14:paraId="322686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B78D19" w14:textId="77777777" w:rsidR="00D72693" w:rsidRPr="00743DF3" w:rsidRDefault="000B4C4F" w:rsidP="000D33A4">
            <w:pPr>
              <w:pStyle w:val="Tabellentext"/>
              <w:tabs>
                <w:tab w:val="left" w:pos="1110"/>
              </w:tabs>
            </w:pPr>
            <w:r>
              <w:t>3</w:t>
            </w:r>
            <w:r>
              <w:tab/>
            </w:r>
          </w:p>
        </w:tc>
        <w:tc>
          <w:tcPr>
            <w:tcW w:w="7857" w:type="dxa"/>
          </w:tcPr>
          <w:p w14:paraId="5AACCC4D" w14:textId="77777777" w:rsidR="00D72693" w:rsidRPr="00743DF3" w:rsidRDefault="000B4C4F" w:rsidP="004A2346">
            <w:pPr>
              <w:pStyle w:val="Tabellentext"/>
            </w:pPr>
            <w:r>
              <w:t>Blutungs-/Thromboseneigung</w:t>
            </w:r>
          </w:p>
        </w:tc>
      </w:tr>
      <w:tr w:rsidR="00D72693" w:rsidRPr="00743DF3" w14:paraId="12428B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F39560" w14:textId="77777777" w:rsidR="00D72693" w:rsidRPr="00743DF3" w:rsidRDefault="000B4C4F" w:rsidP="000D33A4">
            <w:pPr>
              <w:pStyle w:val="Tabellentext"/>
              <w:tabs>
                <w:tab w:val="left" w:pos="1110"/>
              </w:tabs>
            </w:pPr>
            <w:r>
              <w:t>4</w:t>
            </w:r>
            <w:r>
              <w:tab/>
            </w:r>
          </w:p>
        </w:tc>
        <w:tc>
          <w:tcPr>
            <w:tcW w:w="7857" w:type="dxa"/>
          </w:tcPr>
          <w:p w14:paraId="3DB63601" w14:textId="77777777" w:rsidR="00D72693" w:rsidRPr="00743DF3" w:rsidRDefault="000B4C4F" w:rsidP="004A2346">
            <w:pPr>
              <w:pStyle w:val="Tabellentext"/>
            </w:pPr>
            <w:r>
              <w:t>Allergie</w:t>
            </w:r>
          </w:p>
        </w:tc>
      </w:tr>
      <w:tr w:rsidR="00D72693" w:rsidRPr="00743DF3" w14:paraId="634D908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DF60282" w14:textId="77777777" w:rsidR="00D72693" w:rsidRPr="00743DF3" w:rsidRDefault="000B4C4F" w:rsidP="000D33A4">
            <w:pPr>
              <w:pStyle w:val="Tabellentext"/>
              <w:tabs>
                <w:tab w:val="left" w:pos="1110"/>
              </w:tabs>
            </w:pPr>
            <w:r>
              <w:t>5</w:t>
            </w:r>
            <w:r>
              <w:tab/>
            </w:r>
          </w:p>
        </w:tc>
        <w:tc>
          <w:tcPr>
            <w:tcW w:w="7857" w:type="dxa"/>
          </w:tcPr>
          <w:p w14:paraId="01CAFCB6" w14:textId="77777777" w:rsidR="00D72693" w:rsidRPr="00743DF3" w:rsidRDefault="000B4C4F" w:rsidP="004A2346">
            <w:pPr>
              <w:pStyle w:val="Tabellentext"/>
            </w:pPr>
            <w:r>
              <w:t>frühere Bluttransfusionen</w:t>
            </w:r>
          </w:p>
        </w:tc>
      </w:tr>
      <w:tr w:rsidR="00D72693" w:rsidRPr="00743DF3" w14:paraId="784FCD7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AE9703" w14:textId="77777777" w:rsidR="00D72693" w:rsidRPr="00743DF3" w:rsidRDefault="000B4C4F" w:rsidP="000D33A4">
            <w:pPr>
              <w:pStyle w:val="Tabellentext"/>
              <w:tabs>
                <w:tab w:val="left" w:pos="1110"/>
              </w:tabs>
            </w:pPr>
            <w:r>
              <w:t>6</w:t>
            </w:r>
            <w:r>
              <w:tab/>
            </w:r>
          </w:p>
        </w:tc>
        <w:tc>
          <w:tcPr>
            <w:tcW w:w="7857" w:type="dxa"/>
          </w:tcPr>
          <w:p w14:paraId="11E42443" w14:textId="77777777" w:rsidR="00D72693" w:rsidRPr="00743DF3" w:rsidRDefault="000B4C4F" w:rsidP="004A2346">
            <w:pPr>
              <w:pStyle w:val="Tabellentext"/>
            </w:pPr>
            <w:r>
              <w:t>besondere psychische Belastung (z.B. familiäre oder berufliche)</w:t>
            </w:r>
          </w:p>
        </w:tc>
      </w:tr>
      <w:tr w:rsidR="00D72693" w:rsidRPr="00743DF3" w14:paraId="07A070E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8A581A" w14:textId="77777777" w:rsidR="00D72693" w:rsidRPr="00743DF3" w:rsidRDefault="000B4C4F" w:rsidP="000D33A4">
            <w:pPr>
              <w:pStyle w:val="Tabellentext"/>
              <w:tabs>
                <w:tab w:val="left" w:pos="1110"/>
              </w:tabs>
            </w:pPr>
            <w:r>
              <w:t>7</w:t>
            </w:r>
            <w:r>
              <w:tab/>
            </w:r>
          </w:p>
        </w:tc>
        <w:tc>
          <w:tcPr>
            <w:tcW w:w="7857" w:type="dxa"/>
          </w:tcPr>
          <w:p w14:paraId="5E629950" w14:textId="77777777" w:rsidR="00D72693" w:rsidRPr="00743DF3" w:rsidRDefault="000B4C4F" w:rsidP="004A2346">
            <w:pPr>
              <w:pStyle w:val="Tabellentext"/>
            </w:pPr>
            <w:r>
              <w:t>besondere soziale Belastung (Integrationsprobleme, wirtschaftliche Probleme)</w:t>
            </w:r>
          </w:p>
        </w:tc>
      </w:tr>
      <w:tr w:rsidR="00D72693" w:rsidRPr="00743DF3" w14:paraId="70F9CC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18E5ED" w14:textId="77777777" w:rsidR="00D72693" w:rsidRPr="00743DF3" w:rsidRDefault="000B4C4F" w:rsidP="000D33A4">
            <w:pPr>
              <w:pStyle w:val="Tabellentext"/>
              <w:tabs>
                <w:tab w:val="left" w:pos="1110"/>
              </w:tabs>
            </w:pPr>
            <w:r>
              <w:t>8</w:t>
            </w:r>
            <w:r>
              <w:tab/>
            </w:r>
          </w:p>
        </w:tc>
        <w:tc>
          <w:tcPr>
            <w:tcW w:w="7857" w:type="dxa"/>
          </w:tcPr>
          <w:p w14:paraId="233986EC" w14:textId="77777777" w:rsidR="00D72693" w:rsidRPr="00743DF3" w:rsidRDefault="000B4C4F" w:rsidP="004A2346">
            <w:pPr>
              <w:pStyle w:val="Tabellentext"/>
            </w:pPr>
            <w:r>
              <w:t>Rhesus-Inkompatibilität (bei vorangeg. Schwangersch.)</w:t>
            </w:r>
          </w:p>
        </w:tc>
      </w:tr>
      <w:tr w:rsidR="00D72693" w:rsidRPr="00743DF3" w14:paraId="1BA04BE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A2EB503" w14:textId="77777777" w:rsidR="00D72693" w:rsidRPr="00743DF3" w:rsidRDefault="000B4C4F" w:rsidP="000D33A4">
            <w:pPr>
              <w:pStyle w:val="Tabellentext"/>
              <w:tabs>
                <w:tab w:val="left" w:pos="1110"/>
              </w:tabs>
            </w:pPr>
            <w:r>
              <w:t>9</w:t>
            </w:r>
            <w:r>
              <w:tab/>
            </w:r>
          </w:p>
        </w:tc>
        <w:tc>
          <w:tcPr>
            <w:tcW w:w="7857" w:type="dxa"/>
          </w:tcPr>
          <w:p w14:paraId="2CE300BE" w14:textId="77777777" w:rsidR="00D72693" w:rsidRPr="00743DF3" w:rsidRDefault="000B4C4F" w:rsidP="004A2346">
            <w:pPr>
              <w:pStyle w:val="Tabellentext"/>
            </w:pPr>
            <w:r>
              <w:t>Diabetes mellitus</w:t>
            </w:r>
          </w:p>
        </w:tc>
      </w:tr>
      <w:tr w:rsidR="00D72693" w:rsidRPr="00743DF3" w14:paraId="16795F1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F8C65FB" w14:textId="77777777" w:rsidR="00D72693" w:rsidRPr="00743DF3" w:rsidRDefault="000B4C4F" w:rsidP="000D33A4">
            <w:pPr>
              <w:pStyle w:val="Tabellentext"/>
              <w:tabs>
                <w:tab w:val="left" w:pos="1110"/>
              </w:tabs>
            </w:pPr>
            <w:r>
              <w:t>10</w:t>
            </w:r>
            <w:r>
              <w:tab/>
            </w:r>
          </w:p>
        </w:tc>
        <w:tc>
          <w:tcPr>
            <w:tcW w:w="7857" w:type="dxa"/>
          </w:tcPr>
          <w:p w14:paraId="78314D8F" w14:textId="77777777" w:rsidR="00D72693" w:rsidRPr="00743DF3" w:rsidRDefault="000B4C4F" w:rsidP="004A2346">
            <w:pPr>
              <w:pStyle w:val="Tabellentext"/>
            </w:pPr>
            <w:r>
              <w:t>Adipositas</w:t>
            </w:r>
          </w:p>
        </w:tc>
      </w:tr>
      <w:tr w:rsidR="00D72693" w:rsidRPr="00743DF3" w14:paraId="025C4B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40A2E2" w14:textId="77777777" w:rsidR="00D72693" w:rsidRPr="00743DF3" w:rsidRDefault="000B4C4F" w:rsidP="000D33A4">
            <w:pPr>
              <w:pStyle w:val="Tabellentext"/>
              <w:tabs>
                <w:tab w:val="left" w:pos="1110"/>
              </w:tabs>
            </w:pPr>
            <w:r>
              <w:t>11</w:t>
            </w:r>
            <w:r>
              <w:tab/>
            </w:r>
          </w:p>
        </w:tc>
        <w:tc>
          <w:tcPr>
            <w:tcW w:w="7857" w:type="dxa"/>
          </w:tcPr>
          <w:p w14:paraId="4FB5892C" w14:textId="77777777" w:rsidR="00D72693" w:rsidRPr="00743DF3" w:rsidRDefault="000B4C4F" w:rsidP="004A2346">
            <w:pPr>
              <w:pStyle w:val="Tabellentext"/>
            </w:pPr>
            <w:r>
              <w:t>Kleinwuchs</w:t>
            </w:r>
          </w:p>
        </w:tc>
      </w:tr>
      <w:tr w:rsidR="00D72693" w:rsidRPr="00743DF3" w14:paraId="086614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C3AAE4" w14:textId="77777777" w:rsidR="00D72693" w:rsidRPr="00743DF3" w:rsidRDefault="000B4C4F" w:rsidP="000D33A4">
            <w:pPr>
              <w:pStyle w:val="Tabellentext"/>
              <w:tabs>
                <w:tab w:val="left" w:pos="1110"/>
              </w:tabs>
            </w:pPr>
            <w:r>
              <w:t>12</w:t>
            </w:r>
            <w:r>
              <w:tab/>
            </w:r>
          </w:p>
        </w:tc>
        <w:tc>
          <w:tcPr>
            <w:tcW w:w="7857" w:type="dxa"/>
          </w:tcPr>
          <w:p w14:paraId="527FB596" w14:textId="77777777" w:rsidR="00D72693" w:rsidRPr="00743DF3" w:rsidRDefault="000B4C4F" w:rsidP="004A2346">
            <w:pPr>
              <w:pStyle w:val="Tabellentext"/>
            </w:pPr>
            <w:r>
              <w:t>Skelettanomalien</w:t>
            </w:r>
          </w:p>
        </w:tc>
      </w:tr>
      <w:tr w:rsidR="00D72693" w:rsidRPr="00743DF3" w14:paraId="23B8AB6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24F15C" w14:textId="77777777" w:rsidR="00D72693" w:rsidRPr="00743DF3" w:rsidRDefault="000B4C4F" w:rsidP="000D33A4">
            <w:pPr>
              <w:pStyle w:val="Tabellentext"/>
              <w:tabs>
                <w:tab w:val="left" w:pos="1110"/>
              </w:tabs>
            </w:pPr>
            <w:r>
              <w:t>13</w:t>
            </w:r>
            <w:r>
              <w:tab/>
            </w:r>
          </w:p>
        </w:tc>
        <w:tc>
          <w:tcPr>
            <w:tcW w:w="7857" w:type="dxa"/>
          </w:tcPr>
          <w:p w14:paraId="574C4324" w14:textId="77777777" w:rsidR="00D72693" w:rsidRPr="00743DF3" w:rsidRDefault="000B4C4F" w:rsidP="004A2346">
            <w:pPr>
              <w:pStyle w:val="Tabellentext"/>
            </w:pPr>
            <w:r>
              <w:t>Schwangere unter 18 Jahre</w:t>
            </w:r>
          </w:p>
        </w:tc>
      </w:tr>
      <w:tr w:rsidR="00D72693" w:rsidRPr="00743DF3" w14:paraId="0526AB6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9524EC" w14:textId="77777777" w:rsidR="00D72693" w:rsidRPr="00743DF3" w:rsidRDefault="000B4C4F" w:rsidP="000D33A4">
            <w:pPr>
              <w:pStyle w:val="Tabellentext"/>
              <w:tabs>
                <w:tab w:val="left" w:pos="1110"/>
              </w:tabs>
            </w:pPr>
            <w:r>
              <w:t>14</w:t>
            </w:r>
            <w:r>
              <w:tab/>
            </w:r>
          </w:p>
        </w:tc>
        <w:tc>
          <w:tcPr>
            <w:tcW w:w="7857" w:type="dxa"/>
          </w:tcPr>
          <w:p w14:paraId="3AB67802" w14:textId="77777777" w:rsidR="00D72693" w:rsidRPr="00743DF3" w:rsidRDefault="000B4C4F" w:rsidP="004A2346">
            <w:pPr>
              <w:pStyle w:val="Tabellentext"/>
            </w:pPr>
            <w:r>
              <w:t>Schwangere über 35 Jahre</w:t>
            </w:r>
          </w:p>
        </w:tc>
      </w:tr>
      <w:tr w:rsidR="00D72693" w:rsidRPr="00743DF3" w14:paraId="460308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789B375" w14:textId="77777777" w:rsidR="00D72693" w:rsidRPr="00743DF3" w:rsidRDefault="000B4C4F" w:rsidP="000D33A4">
            <w:pPr>
              <w:pStyle w:val="Tabellentext"/>
              <w:tabs>
                <w:tab w:val="left" w:pos="1110"/>
              </w:tabs>
            </w:pPr>
            <w:r>
              <w:t>15</w:t>
            </w:r>
            <w:r>
              <w:tab/>
            </w:r>
          </w:p>
        </w:tc>
        <w:tc>
          <w:tcPr>
            <w:tcW w:w="7857" w:type="dxa"/>
          </w:tcPr>
          <w:p w14:paraId="38B655B6" w14:textId="77777777" w:rsidR="00D72693" w:rsidRPr="00743DF3" w:rsidRDefault="000B4C4F" w:rsidP="004A2346">
            <w:pPr>
              <w:pStyle w:val="Tabellentext"/>
            </w:pPr>
            <w:r>
              <w:t>Vielgebärende (mehr als 4 Kinder)</w:t>
            </w:r>
          </w:p>
        </w:tc>
      </w:tr>
      <w:tr w:rsidR="00D72693" w:rsidRPr="00743DF3" w14:paraId="20064D0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6ADB9C" w14:textId="77777777" w:rsidR="00D72693" w:rsidRPr="00743DF3" w:rsidRDefault="000B4C4F" w:rsidP="000D33A4">
            <w:pPr>
              <w:pStyle w:val="Tabellentext"/>
              <w:tabs>
                <w:tab w:val="left" w:pos="1110"/>
              </w:tabs>
            </w:pPr>
            <w:r>
              <w:t>16</w:t>
            </w:r>
            <w:r>
              <w:tab/>
            </w:r>
          </w:p>
        </w:tc>
        <w:tc>
          <w:tcPr>
            <w:tcW w:w="7857" w:type="dxa"/>
          </w:tcPr>
          <w:p w14:paraId="0777F533" w14:textId="77777777" w:rsidR="00D72693" w:rsidRPr="00743DF3" w:rsidRDefault="000B4C4F" w:rsidP="004A2346">
            <w:pPr>
              <w:pStyle w:val="Tabellentext"/>
            </w:pPr>
            <w:r>
              <w:t>Z. n. Sterilitätsbehandlung</w:t>
            </w:r>
          </w:p>
        </w:tc>
      </w:tr>
      <w:tr w:rsidR="00D72693" w:rsidRPr="00743DF3" w14:paraId="43F6A02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C561BB" w14:textId="77777777" w:rsidR="00D72693" w:rsidRPr="00743DF3" w:rsidRDefault="000B4C4F" w:rsidP="000D33A4">
            <w:pPr>
              <w:pStyle w:val="Tabellentext"/>
              <w:tabs>
                <w:tab w:val="left" w:pos="1110"/>
              </w:tabs>
            </w:pPr>
            <w:r>
              <w:t>17</w:t>
            </w:r>
            <w:r>
              <w:tab/>
            </w:r>
          </w:p>
        </w:tc>
        <w:tc>
          <w:tcPr>
            <w:tcW w:w="7857" w:type="dxa"/>
          </w:tcPr>
          <w:p w14:paraId="2B42FD28" w14:textId="77777777" w:rsidR="00D72693" w:rsidRPr="00743DF3" w:rsidRDefault="000B4C4F" w:rsidP="004A2346">
            <w:pPr>
              <w:pStyle w:val="Tabellentext"/>
            </w:pPr>
            <w:r>
              <w:t>Z. n. Frühgeburt (Schwangerschaftsalter: Unter 37 vollendete Wochen)</w:t>
            </w:r>
          </w:p>
        </w:tc>
      </w:tr>
      <w:tr w:rsidR="00D72693" w:rsidRPr="00743DF3" w14:paraId="114F70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6BC479" w14:textId="77777777" w:rsidR="00D72693" w:rsidRPr="00743DF3" w:rsidRDefault="000B4C4F" w:rsidP="000D33A4">
            <w:pPr>
              <w:pStyle w:val="Tabellentext"/>
              <w:tabs>
                <w:tab w:val="left" w:pos="1110"/>
              </w:tabs>
            </w:pPr>
            <w:r>
              <w:t>18</w:t>
            </w:r>
            <w:r>
              <w:tab/>
            </w:r>
          </w:p>
        </w:tc>
        <w:tc>
          <w:tcPr>
            <w:tcW w:w="7857" w:type="dxa"/>
          </w:tcPr>
          <w:p w14:paraId="2C5D45E7" w14:textId="77777777" w:rsidR="00D72693" w:rsidRPr="00743DF3" w:rsidRDefault="000B4C4F" w:rsidP="004A2346">
            <w:pPr>
              <w:pStyle w:val="Tabellentext"/>
            </w:pPr>
            <w:r>
              <w:t>Z. n. Geburt eines hypotrophen Kindes (Gewicht unter 2500 g)</w:t>
            </w:r>
          </w:p>
        </w:tc>
      </w:tr>
      <w:tr w:rsidR="00D72693" w:rsidRPr="00743DF3" w14:paraId="797B961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FA0B5CB" w14:textId="77777777" w:rsidR="00D72693" w:rsidRPr="00743DF3" w:rsidRDefault="000B4C4F" w:rsidP="000D33A4">
            <w:pPr>
              <w:pStyle w:val="Tabellentext"/>
              <w:tabs>
                <w:tab w:val="left" w:pos="1110"/>
              </w:tabs>
            </w:pPr>
            <w:r>
              <w:t>19</w:t>
            </w:r>
            <w:r>
              <w:tab/>
            </w:r>
          </w:p>
        </w:tc>
        <w:tc>
          <w:tcPr>
            <w:tcW w:w="7857" w:type="dxa"/>
          </w:tcPr>
          <w:p w14:paraId="436AF667" w14:textId="77777777" w:rsidR="00D72693" w:rsidRPr="00743DF3" w:rsidRDefault="000B4C4F" w:rsidP="004A2346">
            <w:pPr>
              <w:pStyle w:val="Tabellentext"/>
            </w:pPr>
            <w:r>
              <w:t>Z. n. 2 oder mehr Aborten/Abbrüchen</w:t>
            </w:r>
          </w:p>
        </w:tc>
      </w:tr>
      <w:tr w:rsidR="00D72693" w:rsidRPr="00743DF3" w14:paraId="5068315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3A1E44" w14:textId="77777777" w:rsidR="00D72693" w:rsidRPr="00743DF3" w:rsidRDefault="000B4C4F" w:rsidP="000D33A4">
            <w:pPr>
              <w:pStyle w:val="Tabellentext"/>
              <w:tabs>
                <w:tab w:val="left" w:pos="1110"/>
              </w:tabs>
            </w:pPr>
            <w:r>
              <w:t>20</w:t>
            </w:r>
            <w:r>
              <w:tab/>
            </w:r>
          </w:p>
        </w:tc>
        <w:tc>
          <w:tcPr>
            <w:tcW w:w="7857" w:type="dxa"/>
          </w:tcPr>
          <w:p w14:paraId="71A7E0CE" w14:textId="77777777" w:rsidR="00D72693" w:rsidRPr="00743DF3" w:rsidRDefault="000B4C4F" w:rsidP="004A2346">
            <w:pPr>
              <w:pStyle w:val="Tabellentext"/>
            </w:pPr>
            <w:r>
              <w:t>Totes/geschädigtes Kind in der Anamnese</w:t>
            </w:r>
          </w:p>
        </w:tc>
      </w:tr>
      <w:tr w:rsidR="00D72693" w:rsidRPr="00743DF3" w14:paraId="6B26F1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392BF9" w14:textId="77777777" w:rsidR="00D72693" w:rsidRPr="00743DF3" w:rsidRDefault="000B4C4F" w:rsidP="000D33A4">
            <w:pPr>
              <w:pStyle w:val="Tabellentext"/>
              <w:tabs>
                <w:tab w:val="left" w:pos="1110"/>
              </w:tabs>
            </w:pPr>
            <w:r>
              <w:t>21</w:t>
            </w:r>
            <w:r>
              <w:tab/>
            </w:r>
          </w:p>
        </w:tc>
        <w:tc>
          <w:tcPr>
            <w:tcW w:w="7857" w:type="dxa"/>
          </w:tcPr>
          <w:p w14:paraId="5458BBBC" w14:textId="77777777" w:rsidR="00D72693" w:rsidRPr="00743DF3" w:rsidRDefault="000B4C4F" w:rsidP="004A2346">
            <w:pPr>
              <w:pStyle w:val="Tabellentext"/>
            </w:pPr>
            <w:r>
              <w:t>Komplikationen bei vorausgegangenen Entbindungen</w:t>
            </w:r>
          </w:p>
        </w:tc>
      </w:tr>
      <w:tr w:rsidR="00D72693" w:rsidRPr="00743DF3" w14:paraId="7595F3F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12D756" w14:textId="77777777" w:rsidR="00D72693" w:rsidRPr="00743DF3" w:rsidRDefault="000B4C4F" w:rsidP="000D33A4">
            <w:pPr>
              <w:pStyle w:val="Tabellentext"/>
              <w:tabs>
                <w:tab w:val="left" w:pos="1110"/>
              </w:tabs>
            </w:pPr>
            <w:r>
              <w:t>22</w:t>
            </w:r>
            <w:r>
              <w:tab/>
            </w:r>
          </w:p>
        </w:tc>
        <w:tc>
          <w:tcPr>
            <w:tcW w:w="7857" w:type="dxa"/>
          </w:tcPr>
          <w:p w14:paraId="7DDBD561" w14:textId="77777777" w:rsidR="00D72693" w:rsidRPr="00743DF3" w:rsidRDefault="000B4C4F" w:rsidP="004A2346">
            <w:pPr>
              <w:pStyle w:val="Tabellentext"/>
            </w:pPr>
            <w:r>
              <w:t>Komplikationen post partum</w:t>
            </w:r>
          </w:p>
        </w:tc>
      </w:tr>
      <w:tr w:rsidR="00D72693" w:rsidRPr="00743DF3" w14:paraId="47D1953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4BCD273" w14:textId="77777777" w:rsidR="00D72693" w:rsidRPr="00743DF3" w:rsidRDefault="000B4C4F" w:rsidP="000D33A4">
            <w:pPr>
              <w:pStyle w:val="Tabellentext"/>
              <w:tabs>
                <w:tab w:val="left" w:pos="1110"/>
              </w:tabs>
            </w:pPr>
            <w:r>
              <w:t>23</w:t>
            </w:r>
            <w:r>
              <w:tab/>
            </w:r>
          </w:p>
        </w:tc>
        <w:tc>
          <w:tcPr>
            <w:tcW w:w="7857" w:type="dxa"/>
          </w:tcPr>
          <w:p w14:paraId="2AE25487" w14:textId="77777777" w:rsidR="00D72693" w:rsidRPr="00743DF3" w:rsidRDefault="000B4C4F" w:rsidP="004A2346">
            <w:pPr>
              <w:pStyle w:val="Tabellentext"/>
            </w:pPr>
            <w:r>
              <w:t>Z. n. Sectio caesarea</w:t>
            </w:r>
          </w:p>
        </w:tc>
      </w:tr>
      <w:tr w:rsidR="00D72693" w:rsidRPr="00743DF3" w14:paraId="75606E1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560E1C" w14:textId="77777777" w:rsidR="00D72693" w:rsidRPr="00743DF3" w:rsidRDefault="000B4C4F" w:rsidP="000D33A4">
            <w:pPr>
              <w:pStyle w:val="Tabellentext"/>
              <w:tabs>
                <w:tab w:val="left" w:pos="1110"/>
              </w:tabs>
            </w:pPr>
            <w:r>
              <w:t>24</w:t>
            </w:r>
            <w:r>
              <w:tab/>
            </w:r>
          </w:p>
        </w:tc>
        <w:tc>
          <w:tcPr>
            <w:tcW w:w="7857" w:type="dxa"/>
          </w:tcPr>
          <w:p w14:paraId="56682BAD" w14:textId="77777777" w:rsidR="00D72693" w:rsidRPr="00743DF3" w:rsidRDefault="000B4C4F" w:rsidP="004A2346">
            <w:pPr>
              <w:pStyle w:val="Tabellentext"/>
            </w:pPr>
            <w:r>
              <w:t>Z. n. anderen Uterusoperationen</w:t>
            </w:r>
          </w:p>
        </w:tc>
      </w:tr>
      <w:tr w:rsidR="00D72693" w:rsidRPr="00743DF3" w14:paraId="71F98E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6BD421" w14:textId="77777777" w:rsidR="00D72693" w:rsidRPr="00743DF3" w:rsidRDefault="000B4C4F" w:rsidP="000D33A4">
            <w:pPr>
              <w:pStyle w:val="Tabellentext"/>
              <w:tabs>
                <w:tab w:val="left" w:pos="1110"/>
              </w:tabs>
            </w:pPr>
            <w:r>
              <w:t>25</w:t>
            </w:r>
            <w:r>
              <w:tab/>
            </w:r>
          </w:p>
        </w:tc>
        <w:tc>
          <w:tcPr>
            <w:tcW w:w="7857" w:type="dxa"/>
          </w:tcPr>
          <w:p w14:paraId="36B5A7F7" w14:textId="77777777" w:rsidR="00D72693" w:rsidRPr="00743DF3" w:rsidRDefault="000B4C4F" w:rsidP="004A2346">
            <w:pPr>
              <w:pStyle w:val="Tabellentext"/>
            </w:pPr>
            <w:r>
              <w:t>rasche Schwangerschaftsfolge (weniger als 1 Jahr)</w:t>
            </w:r>
          </w:p>
        </w:tc>
      </w:tr>
      <w:tr w:rsidR="00D72693" w:rsidRPr="00743DF3" w14:paraId="6FA496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DC307F" w14:textId="77777777" w:rsidR="00D72693" w:rsidRPr="00743DF3" w:rsidRDefault="000B4C4F" w:rsidP="000D33A4">
            <w:pPr>
              <w:pStyle w:val="Tabellentext"/>
              <w:tabs>
                <w:tab w:val="left" w:pos="1110"/>
              </w:tabs>
            </w:pPr>
            <w:r>
              <w:t>26</w:t>
            </w:r>
            <w:r>
              <w:tab/>
            </w:r>
          </w:p>
        </w:tc>
        <w:tc>
          <w:tcPr>
            <w:tcW w:w="7857" w:type="dxa"/>
          </w:tcPr>
          <w:p w14:paraId="533D3EF1" w14:textId="77777777" w:rsidR="00D72693" w:rsidRPr="00743DF3" w:rsidRDefault="000B4C4F" w:rsidP="004A2346">
            <w:pPr>
              <w:pStyle w:val="Tabellentext"/>
            </w:pPr>
            <w:r>
              <w:t>sonstige anamnestische oder allgemeine Befunde</w:t>
            </w:r>
          </w:p>
        </w:tc>
      </w:tr>
      <w:tr w:rsidR="00D72693" w:rsidRPr="00743DF3" w14:paraId="5A0D01F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8286BF0" w14:textId="77777777" w:rsidR="00D72693" w:rsidRPr="00743DF3" w:rsidRDefault="000B4C4F" w:rsidP="000D33A4">
            <w:pPr>
              <w:pStyle w:val="Tabellentext"/>
              <w:tabs>
                <w:tab w:val="left" w:pos="1110"/>
              </w:tabs>
            </w:pPr>
            <w:r>
              <w:t>27</w:t>
            </w:r>
            <w:r>
              <w:tab/>
            </w:r>
          </w:p>
        </w:tc>
        <w:tc>
          <w:tcPr>
            <w:tcW w:w="7857" w:type="dxa"/>
          </w:tcPr>
          <w:p w14:paraId="61C1920E" w14:textId="77777777" w:rsidR="00D72693" w:rsidRPr="00743DF3" w:rsidRDefault="000B4C4F" w:rsidP="004A2346">
            <w:pPr>
              <w:pStyle w:val="Tabellentext"/>
            </w:pPr>
            <w:r>
              <w:t>behandlungsbedürftige Allgemeinerkrankungen</w:t>
            </w:r>
          </w:p>
        </w:tc>
      </w:tr>
      <w:tr w:rsidR="00D72693" w:rsidRPr="00743DF3" w14:paraId="2E5751D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10791B" w14:textId="77777777" w:rsidR="00D72693" w:rsidRPr="00743DF3" w:rsidRDefault="000B4C4F" w:rsidP="000D33A4">
            <w:pPr>
              <w:pStyle w:val="Tabellentext"/>
              <w:tabs>
                <w:tab w:val="left" w:pos="1110"/>
              </w:tabs>
            </w:pPr>
            <w:r>
              <w:t>28</w:t>
            </w:r>
            <w:r>
              <w:tab/>
            </w:r>
          </w:p>
        </w:tc>
        <w:tc>
          <w:tcPr>
            <w:tcW w:w="7857" w:type="dxa"/>
          </w:tcPr>
          <w:p w14:paraId="5302D2A1" w14:textId="77777777" w:rsidR="00D72693" w:rsidRPr="00743DF3" w:rsidRDefault="000B4C4F" w:rsidP="004A2346">
            <w:pPr>
              <w:pStyle w:val="Tabellentext"/>
            </w:pPr>
            <w:r>
              <w:t>Dauermedikation</w:t>
            </w:r>
          </w:p>
        </w:tc>
      </w:tr>
      <w:tr w:rsidR="00D72693" w:rsidRPr="00743DF3" w14:paraId="7E2795B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EA84E8" w14:textId="77777777" w:rsidR="00D72693" w:rsidRPr="00743DF3" w:rsidRDefault="000B4C4F" w:rsidP="000D33A4">
            <w:pPr>
              <w:pStyle w:val="Tabellentext"/>
              <w:tabs>
                <w:tab w:val="left" w:pos="1110"/>
              </w:tabs>
            </w:pPr>
            <w:r>
              <w:t>29</w:t>
            </w:r>
            <w:r>
              <w:tab/>
            </w:r>
          </w:p>
        </w:tc>
        <w:tc>
          <w:tcPr>
            <w:tcW w:w="7857" w:type="dxa"/>
          </w:tcPr>
          <w:p w14:paraId="4DF9AB25" w14:textId="77777777" w:rsidR="00D72693" w:rsidRPr="00743DF3" w:rsidRDefault="000B4C4F" w:rsidP="004A2346">
            <w:pPr>
              <w:pStyle w:val="Tabellentext"/>
            </w:pPr>
            <w:r>
              <w:t>Abusus</w:t>
            </w:r>
          </w:p>
        </w:tc>
      </w:tr>
      <w:tr w:rsidR="00D72693" w:rsidRPr="00743DF3" w14:paraId="141AF02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FA851B2" w14:textId="77777777" w:rsidR="00D72693" w:rsidRPr="00743DF3" w:rsidRDefault="000B4C4F" w:rsidP="000D33A4">
            <w:pPr>
              <w:pStyle w:val="Tabellentext"/>
              <w:tabs>
                <w:tab w:val="left" w:pos="1110"/>
              </w:tabs>
            </w:pPr>
            <w:r>
              <w:t>30</w:t>
            </w:r>
            <w:r>
              <w:tab/>
            </w:r>
          </w:p>
        </w:tc>
        <w:tc>
          <w:tcPr>
            <w:tcW w:w="7857" w:type="dxa"/>
          </w:tcPr>
          <w:p w14:paraId="0752F202" w14:textId="77777777" w:rsidR="00D72693" w:rsidRPr="00743DF3" w:rsidRDefault="000B4C4F" w:rsidP="004A2346">
            <w:pPr>
              <w:pStyle w:val="Tabellentext"/>
            </w:pPr>
            <w:r>
              <w:t>besondere psychische Belastung</w:t>
            </w:r>
          </w:p>
        </w:tc>
      </w:tr>
      <w:tr w:rsidR="00D72693" w:rsidRPr="00743DF3" w14:paraId="3F152E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87AB458" w14:textId="77777777" w:rsidR="00D72693" w:rsidRPr="00743DF3" w:rsidRDefault="000B4C4F" w:rsidP="000D33A4">
            <w:pPr>
              <w:pStyle w:val="Tabellentext"/>
              <w:tabs>
                <w:tab w:val="left" w:pos="1110"/>
              </w:tabs>
            </w:pPr>
            <w:r>
              <w:t>31</w:t>
            </w:r>
            <w:r>
              <w:tab/>
            </w:r>
          </w:p>
        </w:tc>
        <w:tc>
          <w:tcPr>
            <w:tcW w:w="7857" w:type="dxa"/>
          </w:tcPr>
          <w:p w14:paraId="46658110" w14:textId="77777777" w:rsidR="00D72693" w:rsidRPr="00743DF3" w:rsidRDefault="000B4C4F" w:rsidP="004A2346">
            <w:pPr>
              <w:pStyle w:val="Tabellentext"/>
            </w:pPr>
            <w:r>
              <w:t>besondere soziale Belastung</w:t>
            </w:r>
          </w:p>
        </w:tc>
      </w:tr>
      <w:tr w:rsidR="00D72693" w:rsidRPr="00743DF3" w14:paraId="1929738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AAAE54E" w14:textId="77777777" w:rsidR="00D72693" w:rsidRPr="00743DF3" w:rsidRDefault="000B4C4F" w:rsidP="000D33A4">
            <w:pPr>
              <w:pStyle w:val="Tabellentext"/>
              <w:tabs>
                <w:tab w:val="left" w:pos="1110"/>
              </w:tabs>
            </w:pPr>
            <w:r>
              <w:t>32</w:t>
            </w:r>
            <w:r>
              <w:tab/>
            </w:r>
          </w:p>
        </w:tc>
        <w:tc>
          <w:tcPr>
            <w:tcW w:w="7857" w:type="dxa"/>
          </w:tcPr>
          <w:p w14:paraId="792B9CC0" w14:textId="77777777" w:rsidR="00D72693" w:rsidRPr="00743DF3" w:rsidRDefault="000B4C4F" w:rsidP="004A2346">
            <w:pPr>
              <w:pStyle w:val="Tabellentext"/>
            </w:pPr>
            <w:r>
              <w:t>Blutungen, Schwangerschaftsalter: unter 28 vollendete Wochen</w:t>
            </w:r>
          </w:p>
        </w:tc>
      </w:tr>
      <w:tr w:rsidR="00D72693" w:rsidRPr="00743DF3" w14:paraId="5661A99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41CC98" w14:textId="77777777" w:rsidR="00D72693" w:rsidRPr="00743DF3" w:rsidRDefault="000B4C4F" w:rsidP="000D33A4">
            <w:pPr>
              <w:pStyle w:val="Tabellentext"/>
              <w:tabs>
                <w:tab w:val="left" w:pos="1110"/>
              </w:tabs>
            </w:pPr>
            <w:r>
              <w:lastRenderedPageBreak/>
              <w:t>33</w:t>
            </w:r>
            <w:r>
              <w:tab/>
            </w:r>
          </w:p>
        </w:tc>
        <w:tc>
          <w:tcPr>
            <w:tcW w:w="7857" w:type="dxa"/>
          </w:tcPr>
          <w:p w14:paraId="0552D929" w14:textId="77777777" w:rsidR="00D72693" w:rsidRPr="00743DF3" w:rsidRDefault="000B4C4F" w:rsidP="004A2346">
            <w:pPr>
              <w:pStyle w:val="Tabellentext"/>
            </w:pPr>
            <w:r>
              <w:t>Blutungen, Schwangerschaftsalter: 28 vollendete Wochen und mehr</w:t>
            </w:r>
          </w:p>
        </w:tc>
      </w:tr>
      <w:tr w:rsidR="00D72693" w:rsidRPr="00743DF3" w14:paraId="09ED2C6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B52DA6" w14:textId="77777777" w:rsidR="00D72693" w:rsidRPr="00743DF3" w:rsidRDefault="000B4C4F" w:rsidP="000D33A4">
            <w:pPr>
              <w:pStyle w:val="Tabellentext"/>
              <w:tabs>
                <w:tab w:val="left" w:pos="1110"/>
              </w:tabs>
            </w:pPr>
            <w:r>
              <w:t>34</w:t>
            </w:r>
            <w:r>
              <w:tab/>
            </w:r>
          </w:p>
        </w:tc>
        <w:tc>
          <w:tcPr>
            <w:tcW w:w="7857" w:type="dxa"/>
          </w:tcPr>
          <w:p w14:paraId="70A520EE" w14:textId="77777777" w:rsidR="00D72693" w:rsidRPr="00743DF3" w:rsidRDefault="000B4C4F" w:rsidP="004A2346">
            <w:pPr>
              <w:pStyle w:val="Tabellentext"/>
            </w:pPr>
            <w:r>
              <w:t>Placenta praevia</w:t>
            </w:r>
          </w:p>
        </w:tc>
      </w:tr>
      <w:tr w:rsidR="00D72693" w:rsidRPr="00743DF3" w14:paraId="261A590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ACCE1C0" w14:textId="77777777" w:rsidR="00D72693" w:rsidRPr="00743DF3" w:rsidRDefault="000B4C4F" w:rsidP="000D33A4">
            <w:pPr>
              <w:pStyle w:val="Tabellentext"/>
              <w:tabs>
                <w:tab w:val="left" w:pos="1110"/>
              </w:tabs>
            </w:pPr>
            <w:r>
              <w:t>35</w:t>
            </w:r>
            <w:r>
              <w:tab/>
            </w:r>
          </w:p>
        </w:tc>
        <w:tc>
          <w:tcPr>
            <w:tcW w:w="7857" w:type="dxa"/>
          </w:tcPr>
          <w:p w14:paraId="50FD7264" w14:textId="77777777" w:rsidR="00D72693" w:rsidRPr="00743DF3" w:rsidRDefault="000B4C4F" w:rsidP="004A2346">
            <w:pPr>
              <w:pStyle w:val="Tabellentext"/>
            </w:pPr>
            <w:r>
              <w:t>Mehrlingsschwangerschaft</w:t>
            </w:r>
          </w:p>
        </w:tc>
      </w:tr>
      <w:tr w:rsidR="00D72693" w:rsidRPr="00743DF3" w14:paraId="453B17C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D6D85B" w14:textId="77777777" w:rsidR="00D72693" w:rsidRPr="00743DF3" w:rsidRDefault="000B4C4F" w:rsidP="000D33A4">
            <w:pPr>
              <w:pStyle w:val="Tabellentext"/>
              <w:tabs>
                <w:tab w:val="left" w:pos="1110"/>
              </w:tabs>
            </w:pPr>
            <w:r>
              <w:t>36</w:t>
            </w:r>
            <w:r>
              <w:tab/>
            </w:r>
          </w:p>
        </w:tc>
        <w:tc>
          <w:tcPr>
            <w:tcW w:w="7857" w:type="dxa"/>
          </w:tcPr>
          <w:p w14:paraId="5C370156" w14:textId="77777777" w:rsidR="00D72693" w:rsidRPr="00743DF3" w:rsidRDefault="000B4C4F" w:rsidP="004A2346">
            <w:pPr>
              <w:pStyle w:val="Tabellentext"/>
            </w:pPr>
            <w:r>
              <w:t>Hydramnion</w:t>
            </w:r>
          </w:p>
        </w:tc>
      </w:tr>
      <w:tr w:rsidR="00D72693" w:rsidRPr="00743DF3" w14:paraId="71C66F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0B4D50" w14:textId="77777777" w:rsidR="00D72693" w:rsidRPr="00743DF3" w:rsidRDefault="000B4C4F" w:rsidP="000D33A4">
            <w:pPr>
              <w:pStyle w:val="Tabellentext"/>
              <w:tabs>
                <w:tab w:val="left" w:pos="1110"/>
              </w:tabs>
            </w:pPr>
            <w:r>
              <w:t>37</w:t>
            </w:r>
            <w:r>
              <w:tab/>
            </w:r>
          </w:p>
        </w:tc>
        <w:tc>
          <w:tcPr>
            <w:tcW w:w="7857" w:type="dxa"/>
          </w:tcPr>
          <w:p w14:paraId="57A1B5C0" w14:textId="77777777" w:rsidR="00D72693" w:rsidRPr="00743DF3" w:rsidRDefault="000B4C4F" w:rsidP="004A2346">
            <w:pPr>
              <w:pStyle w:val="Tabellentext"/>
            </w:pPr>
            <w:r>
              <w:t>Oligohydramnie</w:t>
            </w:r>
          </w:p>
        </w:tc>
      </w:tr>
      <w:tr w:rsidR="00D72693" w:rsidRPr="00743DF3" w14:paraId="552F5F8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4B8F867" w14:textId="77777777" w:rsidR="00D72693" w:rsidRPr="00743DF3" w:rsidRDefault="000B4C4F" w:rsidP="000D33A4">
            <w:pPr>
              <w:pStyle w:val="Tabellentext"/>
              <w:tabs>
                <w:tab w:val="left" w:pos="1110"/>
              </w:tabs>
            </w:pPr>
            <w:r>
              <w:t>38</w:t>
            </w:r>
            <w:r>
              <w:tab/>
            </w:r>
          </w:p>
        </w:tc>
        <w:tc>
          <w:tcPr>
            <w:tcW w:w="7857" w:type="dxa"/>
          </w:tcPr>
          <w:p w14:paraId="271E6C59" w14:textId="77777777" w:rsidR="00D72693" w:rsidRPr="00743DF3" w:rsidRDefault="000B4C4F" w:rsidP="004A2346">
            <w:pPr>
              <w:pStyle w:val="Tabellentext"/>
            </w:pPr>
            <w:r>
              <w:t>Terminunklarheit</w:t>
            </w:r>
          </w:p>
        </w:tc>
      </w:tr>
      <w:tr w:rsidR="00D72693" w:rsidRPr="00743DF3" w14:paraId="177FC63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56FDB84" w14:textId="77777777" w:rsidR="00D72693" w:rsidRPr="00743DF3" w:rsidRDefault="000B4C4F" w:rsidP="000D33A4">
            <w:pPr>
              <w:pStyle w:val="Tabellentext"/>
              <w:tabs>
                <w:tab w:val="left" w:pos="1110"/>
              </w:tabs>
            </w:pPr>
            <w:r>
              <w:t>39</w:t>
            </w:r>
            <w:r>
              <w:tab/>
            </w:r>
          </w:p>
        </w:tc>
        <w:tc>
          <w:tcPr>
            <w:tcW w:w="7857" w:type="dxa"/>
          </w:tcPr>
          <w:p w14:paraId="7F450FE5" w14:textId="77777777" w:rsidR="00D72693" w:rsidRPr="00743DF3" w:rsidRDefault="000B4C4F" w:rsidP="004A2346">
            <w:pPr>
              <w:pStyle w:val="Tabellentext"/>
            </w:pPr>
            <w:r>
              <w:t>Placentainsuffizienz</w:t>
            </w:r>
          </w:p>
        </w:tc>
      </w:tr>
      <w:tr w:rsidR="00D72693" w:rsidRPr="00743DF3" w14:paraId="75C7E85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E32556" w14:textId="77777777" w:rsidR="00D72693" w:rsidRPr="00743DF3" w:rsidRDefault="000B4C4F" w:rsidP="000D33A4">
            <w:pPr>
              <w:pStyle w:val="Tabellentext"/>
              <w:tabs>
                <w:tab w:val="left" w:pos="1110"/>
              </w:tabs>
            </w:pPr>
            <w:r>
              <w:t>40</w:t>
            </w:r>
            <w:r>
              <w:tab/>
            </w:r>
          </w:p>
        </w:tc>
        <w:tc>
          <w:tcPr>
            <w:tcW w:w="7857" w:type="dxa"/>
          </w:tcPr>
          <w:p w14:paraId="741C1E6B" w14:textId="77777777" w:rsidR="00D72693" w:rsidRPr="00743DF3" w:rsidRDefault="000B4C4F" w:rsidP="004A2346">
            <w:pPr>
              <w:pStyle w:val="Tabellentext"/>
            </w:pPr>
            <w:r>
              <w:t>Isthmozervikale Insuffizienz</w:t>
            </w:r>
          </w:p>
        </w:tc>
      </w:tr>
      <w:tr w:rsidR="00D72693" w:rsidRPr="00743DF3" w14:paraId="0BF9D67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28C94B" w14:textId="77777777" w:rsidR="00D72693" w:rsidRPr="00743DF3" w:rsidRDefault="000B4C4F" w:rsidP="000D33A4">
            <w:pPr>
              <w:pStyle w:val="Tabellentext"/>
              <w:tabs>
                <w:tab w:val="left" w:pos="1110"/>
              </w:tabs>
            </w:pPr>
            <w:r>
              <w:t>41</w:t>
            </w:r>
            <w:r>
              <w:tab/>
            </w:r>
          </w:p>
        </w:tc>
        <w:tc>
          <w:tcPr>
            <w:tcW w:w="7857" w:type="dxa"/>
          </w:tcPr>
          <w:p w14:paraId="64BEEF93" w14:textId="77777777" w:rsidR="00D72693" w:rsidRPr="00743DF3" w:rsidRDefault="000B4C4F" w:rsidP="004A2346">
            <w:pPr>
              <w:pStyle w:val="Tabellentext"/>
            </w:pPr>
            <w:r>
              <w:t>vorzeitige Wehentätigkeit</w:t>
            </w:r>
          </w:p>
        </w:tc>
      </w:tr>
      <w:tr w:rsidR="00D72693" w:rsidRPr="00743DF3" w14:paraId="01335D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A62519" w14:textId="77777777" w:rsidR="00D72693" w:rsidRPr="00743DF3" w:rsidRDefault="000B4C4F" w:rsidP="000D33A4">
            <w:pPr>
              <w:pStyle w:val="Tabellentext"/>
              <w:tabs>
                <w:tab w:val="left" w:pos="1110"/>
              </w:tabs>
            </w:pPr>
            <w:r>
              <w:t>42</w:t>
            </w:r>
            <w:r>
              <w:tab/>
            </w:r>
          </w:p>
        </w:tc>
        <w:tc>
          <w:tcPr>
            <w:tcW w:w="7857" w:type="dxa"/>
          </w:tcPr>
          <w:p w14:paraId="22E9DF97" w14:textId="77777777" w:rsidR="00D72693" w:rsidRPr="00743DF3" w:rsidRDefault="000B4C4F" w:rsidP="004A2346">
            <w:pPr>
              <w:pStyle w:val="Tabellentext"/>
            </w:pPr>
            <w:r>
              <w:t>Anämie</w:t>
            </w:r>
          </w:p>
        </w:tc>
      </w:tr>
      <w:tr w:rsidR="00D72693" w:rsidRPr="00743DF3" w14:paraId="7DE9146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95DEF3" w14:textId="77777777" w:rsidR="00D72693" w:rsidRPr="00743DF3" w:rsidRDefault="000B4C4F" w:rsidP="000D33A4">
            <w:pPr>
              <w:pStyle w:val="Tabellentext"/>
              <w:tabs>
                <w:tab w:val="left" w:pos="1110"/>
              </w:tabs>
            </w:pPr>
            <w:r>
              <w:t>43</w:t>
            </w:r>
            <w:r>
              <w:tab/>
            </w:r>
          </w:p>
        </w:tc>
        <w:tc>
          <w:tcPr>
            <w:tcW w:w="7857" w:type="dxa"/>
          </w:tcPr>
          <w:p w14:paraId="5296CAA6" w14:textId="77777777" w:rsidR="00D72693" w:rsidRPr="00743DF3" w:rsidRDefault="000B4C4F" w:rsidP="004A2346">
            <w:pPr>
              <w:pStyle w:val="Tabellentext"/>
            </w:pPr>
            <w:r>
              <w:t>Harnwegsinfektion</w:t>
            </w:r>
          </w:p>
        </w:tc>
      </w:tr>
      <w:tr w:rsidR="00D72693" w:rsidRPr="00743DF3" w14:paraId="0BB90E7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1C00675" w14:textId="77777777" w:rsidR="00D72693" w:rsidRPr="00743DF3" w:rsidRDefault="000B4C4F" w:rsidP="000D33A4">
            <w:pPr>
              <w:pStyle w:val="Tabellentext"/>
              <w:tabs>
                <w:tab w:val="left" w:pos="1110"/>
              </w:tabs>
            </w:pPr>
            <w:r>
              <w:t>44</w:t>
            </w:r>
            <w:r>
              <w:tab/>
            </w:r>
          </w:p>
        </w:tc>
        <w:tc>
          <w:tcPr>
            <w:tcW w:w="7857" w:type="dxa"/>
          </w:tcPr>
          <w:p w14:paraId="6EC4B74E" w14:textId="77777777" w:rsidR="00D72693" w:rsidRPr="00743DF3" w:rsidRDefault="000B4C4F" w:rsidP="004A2346">
            <w:pPr>
              <w:pStyle w:val="Tabellentext"/>
            </w:pPr>
            <w:r>
              <w:t>indirekter Coombstest positiv</w:t>
            </w:r>
          </w:p>
        </w:tc>
      </w:tr>
      <w:tr w:rsidR="00D72693" w:rsidRPr="00743DF3" w14:paraId="0429C0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56CD10F" w14:textId="77777777" w:rsidR="00D72693" w:rsidRPr="00743DF3" w:rsidRDefault="000B4C4F" w:rsidP="000D33A4">
            <w:pPr>
              <w:pStyle w:val="Tabellentext"/>
              <w:tabs>
                <w:tab w:val="left" w:pos="1110"/>
              </w:tabs>
            </w:pPr>
            <w:r>
              <w:t>45</w:t>
            </w:r>
            <w:r>
              <w:tab/>
            </w:r>
          </w:p>
        </w:tc>
        <w:tc>
          <w:tcPr>
            <w:tcW w:w="7857" w:type="dxa"/>
          </w:tcPr>
          <w:p w14:paraId="4A9D0085" w14:textId="77777777" w:rsidR="00D72693" w:rsidRPr="00743DF3" w:rsidRDefault="000B4C4F" w:rsidP="004A2346">
            <w:pPr>
              <w:pStyle w:val="Tabellentext"/>
            </w:pPr>
            <w:r>
              <w:t>Risiko aus anderen serologischen Befunden</w:t>
            </w:r>
          </w:p>
        </w:tc>
      </w:tr>
      <w:tr w:rsidR="00D72693" w:rsidRPr="00743DF3" w14:paraId="17ED6FB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CB4565" w14:textId="77777777" w:rsidR="00D72693" w:rsidRPr="00743DF3" w:rsidRDefault="000B4C4F" w:rsidP="000D33A4">
            <w:pPr>
              <w:pStyle w:val="Tabellentext"/>
              <w:tabs>
                <w:tab w:val="left" w:pos="1110"/>
              </w:tabs>
            </w:pPr>
            <w:r>
              <w:t>46</w:t>
            </w:r>
            <w:r>
              <w:tab/>
            </w:r>
          </w:p>
        </w:tc>
        <w:tc>
          <w:tcPr>
            <w:tcW w:w="7857" w:type="dxa"/>
          </w:tcPr>
          <w:p w14:paraId="21320B6F" w14:textId="77777777" w:rsidR="00D72693" w:rsidRPr="00743DF3" w:rsidRDefault="000B4C4F" w:rsidP="004A2346">
            <w:pPr>
              <w:pStyle w:val="Tabellentext"/>
            </w:pPr>
            <w:r>
              <w:t>Hypertonie (Blutdruck über 140/90)</w:t>
            </w:r>
          </w:p>
        </w:tc>
      </w:tr>
      <w:tr w:rsidR="00D72693" w:rsidRPr="00743DF3" w14:paraId="590B846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E2FFB8" w14:textId="77777777" w:rsidR="00D72693" w:rsidRPr="00743DF3" w:rsidRDefault="000B4C4F" w:rsidP="000D33A4">
            <w:pPr>
              <w:pStyle w:val="Tabellentext"/>
              <w:tabs>
                <w:tab w:val="left" w:pos="1110"/>
              </w:tabs>
            </w:pPr>
            <w:r>
              <w:t>47</w:t>
            </w:r>
            <w:r>
              <w:tab/>
            </w:r>
          </w:p>
        </w:tc>
        <w:tc>
          <w:tcPr>
            <w:tcW w:w="7857" w:type="dxa"/>
          </w:tcPr>
          <w:p w14:paraId="4178F994" w14:textId="77777777" w:rsidR="00D72693" w:rsidRPr="00743DF3" w:rsidRDefault="000B4C4F" w:rsidP="004A2346">
            <w:pPr>
              <w:pStyle w:val="Tabellentext"/>
            </w:pPr>
            <w:r>
              <w:t>Ausscheidung von 1000 mg Eiweiß pro Liter Urin und mehr</w:t>
            </w:r>
          </w:p>
        </w:tc>
      </w:tr>
      <w:tr w:rsidR="00D72693" w:rsidRPr="00743DF3" w14:paraId="5B8157B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E30A88" w14:textId="77777777" w:rsidR="00D72693" w:rsidRPr="00743DF3" w:rsidRDefault="000B4C4F" w:rsidP="000D33A4">
            <w:pPr>
              <w:pStyle w:val="Tabellentext"/>
              <w:tabs>
                <w:tab w:val="left" w:pos="1110"/>
              </w:tabs>
            </w:pPr>
            <w:r>
              <w:t>48</w:t>
            </w:r>
            <w:r>
              <w:tab/>
            </w:r>
          </w:p>
        </w:tc>
        <w:tc>
          <w:tcPr>
            <w:tcW w:w="7857" w:type="dxa"/>
          </w:tcPr>
          <w:p w14:paraId="0617D635" w14:textId="77777777" w:rsidR="00D72693" w:rsidRPr="00743DF3" w:rsidRDefault="000B4C4F" w:rsidP="004A2346">
            <w:pPr>
              <w:pStyle w:val="Tabellentext"/>
            </w:pPr>
            <w:r>
              <w:t>Mittelgradige - schwere Ödeme</w:t>
            </w:r>
          </w:p>
        </w:tc>
      </w:tr>
      <w:tr w:rsidR="00D72693" w:rsidRPr="00743DF3" w14:paraId="742533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0EE49F" w14:textId="77777777" w:rsidR="00D72693" w:rsidRPr="00743DF3" w:rsidRDefault="000B4C4F" w:rsidP="000D33A4">
            <w:pPr>
              <w:pStyle w:val="Tabellentext"/>
              <w:tabs>
                <w:tab w:val="left" w:pos="1110"/>
              </w:tabs>
            </w:pPr>
            <w:r>
              <w:t>49</w:t>
            </w:r>
            <w:r>
              <w:tab/>
            </w:r>
          </w:p>
        </w:tc>
        <w:tc>
          <w:tcPr>
            <w:tcW w:w="7857" w:type="dxa"/>
          </w:tcPr>
          <w:p w14:paraId="326552C6" w14:textId="77777777" w:rsidR="00D72693" w:rsidRPr="00743DF3" w:rsidRDefault="000B4C4F" w:rsidP="004A2346">
            <w:pPr>
              <w:pStyle w:val="Tabellentext"/>
            </w:pPr>
            <w:r>
              <w:t>Hypotonie</w:t>
            </w:r>
          </w:p>
        </w:tc>
      </w:tr>
      <w:tr w:rsidR="00D72693" w:rsidRPr="00743DF3" w14:paraId="5DEA45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337B1F" w14:textId="77777777" w:rsidR="00D72693" w:rsidRPr="00743DF3" w:rsidRDefault="000B4C4F" w:rsidP="000D33A4">
            <w:pPr>
              <w:pStyle w:val="Tabellentext"/>
              <w:tabs>
                <w:tab w:val="left" w:pos="1110"/>
              </w:tabs>
            </w:pPr>
            <w:r>
              <w:t>50</w:t>
            </w:r>
            <w:r>
              <w:tab/>
            </w:r>
          </w:p>
        </w:tc>
        <w:tc>
          <w:tcPr>
            <w:tcW w:w="7857" w:type="dxa"/>
          </w:tcPr>
          <w:p w14:paraId="1C0744E2" w14:textId="77777777" w:rsidR="00D72693" w:rsidRPr="00743DF3" w:rsidRDefault="000B4C4F" w:rsidP="004A2346">
            <w:pPr>
              <w:pStyle w:val="Tabellentext"/>
            </w:pPr>
            <w:r>
              <w:t>Gestationsdiabetes</w:t>
            </w:r>
          </w:p>
        </w:tc>
      </w:tr>
      <w:tr w:rsidR="00D72693" w:rsidRPr="00743DF3" w14:paraId="04FD281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F84B00C" w14:textId="77777777" w:rsidR="00D72693" w:rsidRPr="00743DF3" w:rsidRDefault="000B4C4F" w:rsidP="000D33A4">
            <w:pPr>
              <w:pStyle w:val="Tabellentext"/>
              <w:tabs>
                <w:tab w:val="left" w:pos="1110"/>
              </w:tabs>
            </w:pPr>
            <w:r>
              <w:t>51</w:t>
            </w:r>
            <w:r>
              <w:tab/>
            </w:r>
          </w:p>
        </w:tc>
        <w:tc>
          <w:tcPr>
            <w:tcW w:w="7857" w:type="dxa"/>
          </w:tcPr>
          <w:p w14:paraId="2062AFC0" w14:textId="77777777" w:rsidR="00D72693" w:rsidRPr="00743DF3" w:rsidRDefault="000B4C4F" w:rsidP="004A2346">
            <w:pPr>
              <w:pStyle w:val="Tabellentext"/>
            </w:pPr>
            <w:r>
              <w:t>Lageanomalie</w:t>
            </w:r>
          </w:p>
        </w:tc>
      </w:tr>
      <w:tr w:rsidR="00D72693" w:rsidRPr="00743DF3" w14:paraId="375E543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EF82EA1" w14:textId="77777777" w:rsidR="00D72693" w:rsidRPr="00743DF3" w:rsidRDefault="000B4C4F" w:rsidP="000D33A4">
            <w:pPr>
              <w:pStyle w:val="Tabellentext"/>
              <w:tabs>
                <w:tab w:val="left" w:pos="1110"/>
              </w:tabs>
            </w:pPr>
            <w:r>
              <w:t>52</w:t>
            </w:r>
            <w:r>
              <w:tab/>
            </w:r>
          </w:p>
        </w:tc>
        <w:tc>
          <w:tcPr>
            <w:tcW w:w="7857" w:type="dxa"/>
          </w:tcPr>
          <w:p w14:paraId="1221D7BE" w14:textId="77777777" w:rsidR="00D72693" w:rsidRPr="00743DF3" w:rsidRDefault="000B4C4F" w:rsidP="004A2346">
            <w:pPr>
              <w:pStyle w:val="Tabellentext"/>
            </w:pPr>
            <w:r>
              <w:t>sonstige besondere Befunde im Schwangerschaftsverlauf</w:t>
            </w:r>
          </w:p>
        </w:tc>
      </w:tr>
      <w:tr w:rsidR="00D72693" w:rsidRPr="00743DF3" w14:paraId="320DE39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D27530" w14:textId="77777777" w:rsidR="00D72693" w:rsidRPr="00743DF3" w:rsidRDefault="000B4C4F" w:rsidP="000D33A4">
            <w:pPr>
              <w:pStyle w:val="Tabellentext"/>
              <w:tabs>
                <w:tab w:val="left" w:pos="1110"/>
              </w:tabs>
            </w:pPr>
            <w:r>
              <w:t>53</w:t>
            </w:r>
            <w:r>
              <w:tab/>
            </w:r>
          </w:p>
        </w:tc>
        <w:tc>
          <w:tcPr>
            <w:tcW w:w="7857" w:type="dxa"/>
          </w:tcPr>
          <w:p w14:paraId="7CE681C8" w14:textId="77777777" w:rsidR="00D72693" w:rsidRPr="00743DF3" w:rsidRDefault="000B4C4F" w:rsidP="004A2346">
            <w:pPr>
              <w:pStyle w:val="Tabellentext"/>
            </w:pPr>
            <w:r>
              <w:t>Hyperemesis</w:t>
            </w:r>
          </w:p>
        </w:tc>
      </w:tr>
      <w:tr w:rsidR="00D72693" w:rsidRPr="00743DF3" w14:paraId="6BF471C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9E03313" w14:textId="77777777" w:rsidR="00D72693" w:rsidRPr="00743DF3" w:rsidRDefault="000B4C4F" w:rsidP="000D33A4">
            <w:pPr>
              <w:pStyle w:val="Tabellentext"/>
              <w:tabs>
                <w:tab w:val="left" w:pos="1110"/>
              </w:tabs>
            </w:pPr>
            <w:r>
              <w:t>54</w:t>
            </w:r>
            <w:r>
              <w:tab/>
            </w:r>
          </w:p>
        </w:tc>
        <w:tc>
          <w:tcPr>
            <w:tcW w:w="7857" w:type="dxa"/>
          </w:tcPr>
          <w:p w14:paraId="09145458" w14:textId="77777777" w:rsidR="00D72693" w:rsidRPr="00743DF3" w:rsidRDefault="000B4C4F" w:rsidP="004A2346">
            <w:pPr>
              <w:pStyle w:val="Tabellentext"/>
            </w:pPr>
            <w:r>
              <w:t>Z. n. HELLP-Syndrom</w:t>
            </w:r>
          </w:p>
        </w:tc>
      </w:tr>
      <w:tr w:rsidR="00D72693" w:rsidRPr="00743DF3" w14:paraId="44DD8CC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BE003E" w14:textId="77777777" w:rsidR="00D72693" w:rsidRPr="00743DF3" w:rsidRDefault="000B4C4F" w:rsidP="000D33A4">
            <w:pPr>
              <w:pStyle w:val="Tabellentext"/>
              <w:tabs>
                <w:tab w:val="left" w:pos="1110"/>
              </w:tabs>
            </w:pPr>
            <w:r>
              <w:t>55</w:t>
            </w:r>
            <w:r>
              <w:tab/>
            </w:r>
          </w:p>
        </w:tc>
        <w:tc>
          <w:tcPr>
            <w:tcW w:w="7857" w:type="dxa"/>
          </w:tcPr>
          <w:p w14:paraId="631C044B" w14:textId="77777777" w:rsidR="00D72693" w:rsidRPr="00743DF3" w:rsidRDefault="000B4C4F" w:rsidP="004A2346">
            <w:pPr>
              <w:pStyle w:val="Tabellentext"/>
            </w:pPr>
            <w:r>
              <w:t>Z. n. Eklampsie</w:t>
            </w:r>
          </w:p>
        </w:tc>
      </w:tr>
      <w:tr w:rsidR="00D72693" w:rsidRPr="00743DF3" w14:paraId="3A2757B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6FB9B2" w14:textId="77777777" w:rsidR="00D72693" w:rsidRPr="00743DF3" w:rsidRDefault="000B4C4F" w:rsidP="000D33A4">
            <w:pPr>
              <w:pStyle w:val="Tabellentext"/>
              <w:tabs>
                <w:tab w:val="left" w:pos="1110"/>
              </w:tabs>
            </w:pPr>
            <w:r>
              <w:t>56</w:t>
            </w:r>
            <w:r>
              <w:tab/>
            </w:r>
          </w:p>
        </w:tc>
        <w:tc>
          <w:tcPr>
            <w:tcW w:w="7857" w:type="dxa"/>
          </w:tcPr>
          <w:p w14:paraId="133382A3" w14:textId="77777777" w:rsidR="00D72693" w:rsidRPr="00743DF3" w:rsidRDefault="000B4C4F" w:rsidP="004A2346">
            <w:pPr>
              <w:pStyle w:val="Tabellentext"/>
            </w:pPr>
            <w:r>
              <w:t>Z. n. Hypertonie</w:t>
            </w:r>
          </w:p>
        </w:tc>
      </w:tr>
    </w:tbl>
    <w:p w14:paraId="125C2627" w14:textId="77777777" w:rsidR="00423ABA" w:rsidRDefault="00423ABA">
      <w:pPr>
        <w:sectPr w:rsidR="00423ABA" w:rsidSect="00D72693">
          <w:headerReference w:type="even" r:id="rId37"/>
          <w:headerReference w:type="default" r:id="rId38"/>
          <w:footerReference w:type="even" r:id="rId39"/>
          <w:footerReference w:type="default" r:id="rId40"/>
          <w:headerReference w:type="first" r:id="rId41"/>
          <w:footerReference w:type="first" r:id="rId42"/>
          <w:pgSz w:w="11906" w:h="16838"/>
          <w:pgMar w:top="1134" w:right="1418" w:bottom="1134" w:left="1418" w:header="567" w:footer="737" w:gutter="0"/>
          <w:cols w:space="708"/>
          <w:docGrid w:linePitch="360"/>
        </w:sectPr>
      </w:pPr>
    </w:p>
    <w:p w14:paraId="74305B84" w14:textId="77777777" w:rsidR="006D1B0D" w:rsidRDefault="000B4C4F" w:rsidP="00CB49A6">
      <w:pPr>
        <w:pStyle w:val="berschrift1ohneGliederung"/>
      </w:pPr>
      <w:bookmarkStart w:id="24" w:name="_Toc39046035"/>
      <w:r w:rsidRPr="00CB49A6">
        <w:lastRenderedPageBreak/>
        <w:t>Anhang</w:t>
      </w:r>
      <w:r>
        <w:t xml:space="preserve"> II: Listen</w:t>
      </w:r>
      <w:bookmarkEnd w:id="24"/>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46A96183"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7E33BD60" w14:textId="77777777" w:rsidR="00A36F56" w:rsidRPr="009E2B0C" w:rsidRDefault="000B4C4F" w:rsidP="004A2346">
            <w:pPr>
              <w:pStyle w:val="Tabellenkopf"/>
            </w:pPr>
            <w:r w:rsidRPr="009913D0">
              <w:t>Listenname</w:t>
            </w:r>
          </w:p>
        </w:tc>
        <w:tc>
          <w:tcPr>
            <w:tcW w:w="1276" w:type="dxa"/>
          </w:tcPr>
          <w:p w14:paraId="21F517C5" w14:textId="77777777" w:rsidR="00A36F56" w:rsidRPr="009E2B0C" w:rsidRDefault="000B4C4F" w:rsidP="004A2346">
            <w:pPr>
              <w:pStyle w:val="Tabellenkopf"/>
            </w:pPr>
            <w:r>
              <w:t>Typ</w:t>
            </w:r>
          </w:p>
        </w:tc>
        <w:tc>
          <w:tcPr>
            <w:tcW w:w="4253" w:type="dxa"/>
          </w:tcPr>
          <w:p w14:paraId="529D98D6" w14:textId="77777777" w:rsidR="00A36F56" w:rsidRPr="009E2B0C" w:rsidRDefault="000B4C4F" w:rsidP="004A2346">
            <w:pPr>
              <w:pStyle w:val="Tabellenkopf"/>
            </w:pPr>
            <w:r>
              <w:t>Beschreibung</w:t>
            </w:r>
          </w:p>
        </w:tc>
        <w:tc>
          <w:tcPr>
            <w:tcW w:w="5421" w:type="dxa"/>
          </w:tcPr>
          <w:p w14:paraId="02FD3365" w14:textId="77777777" w:rsidR="00A36F56" w:rsidRPr="009E2B0C" w:rsidRDefault="000B4C4F" w:rsidP="004A2346">
            <w:pPr>
              <w:pStyle w:val="Tabellenkopf"/>
            </w:pPr>
            <w:r>
              <w:t>Werte</w:t>
            </w:r>
          </w:p>
        </w:tc>
      </w:tr>
      <w:tr w:rsidR="00A36F56" w:rsidRPr="00743DF3" w14:paraId="1F08F46B"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6B0EC4CB" w14:textId="77777777" w:rsidR="00A36F56" w:rsidRPr="00743DF3" w:rsidRDefault="000B4C4F" w:rsidP="004A2346">
            <w:pPr>
              <w:pStyle w:val="Tabellentext"/>
            </w:pPr>
            <w:r>
              <w:t>OPS_GEB_Entbindmodus</w:t>
            </w:r>
          </w:p>
        </w:tc>
        <w:tc>
          <w:tcPr>
            <w:tcW w:w="1276" w:type="dxa"/>
          </w:tcPr>
          <w:p w14:paraId="30A0874C" w14:textId="77777777" w:rsidR="00A36F56" w:rsidRPr="00743DF3" w:rsidRDefault="000B4C4F" w:rsidP="004A2346">
            <w:pPr>
              <w:pStyle w:val="Tabellentext"/>
            </w:pPr>
            <w:r>
              <w:t>OPS</w:t>
            </w:r>
          </w:p>
        </w:tc>
        <w:tc>
          <w:tcPr>
            <w:tcW w:w="4253" w:type="dxa"/>
          </w:tcPr>
          <w:p w14:paraId="197349A6" w14:textId="77777777" w:rsidR="00A36F56" w:rsidRPr="00743DF3" w:rsidRDefault="000B4C4F" w:rsidP="004A2346">
            <w:pPr>
              <w:pStyle w:val="Tabellentext"/>
            </w:pPr>
            <w:r>
              <w:t>Entbindung des Kindes vor Klinikaufnahme</w:t>
            </w:r>
          </w:p>
        </w:tc>
        <w:tc>
          <w:tcPr>
            <w:tcW w:w="5421" w:type="dxa"/>
          </w:tcPr>
          <w:p w14:paraId="76DD3360" w14:textId="77777777" w:rsidR="00A36F56" w:rsidRPr="00F64A8A" w:rsidRDefault="000B4C4F" w:rsidP="00687CE3">
            <w:pPr>
              <w:pStyle w:val="CodeOhneSilbentrennung"/>
              <w:tabs>
                <w:tab w:val="left" w:pos="3568"/>
              </w:tabs>
              <w:rPr>
                <w:rStyle w:val="Code"/>
                <w:rFonts w:cstheme="minorBidi"/>
                <w:szCs w:val="21"/>
              </w:rPr>
            </w:pPr>
            <w:r>
              <w:rPr>
                <w:rStyle w:val="Code"/>
                <w:rFonts w:cstheme="minorBidi"/>
                <w:szCs w:val="21"/>
              </w:rPr>
              <w:t>9­263%</w:t>
            </w:r>
            <w:r>
              <w:tab/>
            </w:r>
          </w:p>
        </w:tc>
      </w:tr>
    </w:tbl>
    <w:p w14:paraId="3595812B" w14:textId="77777777" w:rsidR="00423ABA" w:rsidRDefault="00423ABA">
      <w:pPr>
        <w:sectPr w:rsidR="00423ABA" w:rsidSect="00512E87">
          <w:headerReference w:type="even" r:id="rId43"/>
          <w:headerReference w:type="default" r:id="rId44"/>
          <w:footerReference w:type="even" r:id="rId45"/>
          <w:footerReference w:type="default" r:id="rId46"/>
          <w:headerReference w:type="first" r:id="rId47"/>
          <w:footerReference w:type="first" r:id="rId48"/>
          <w:pgSz w:w="16838" w:h="11906" w:orient="landscape" w:code="9"/>
          <w:pgMar w:top="1418" w:right="1134" w:bottom="1418" w:left="1134" w:header="567" w:footer="737" w:gutter="0"/>
          <w:cols w:space="708"/>
          <w:docGrid w:linePitch="360"/>
        </w:sectPr>
      </w:pPr>
    </w:p>
    <w:p w14:paraId="43890F5C" w14:textId="77777777" w:rsidR="00AB192A" w:rsidRPr="00466442" w:rsidRDefault="000B4C4F" w:rsidP="00466442">
      <w:pPr>
        <w:pStyle w:val="berschrift1ohneGliederung"/>
      </w:pPr>
      <w:bookmarkStart w:id="25" w:name="_Toc39046036"/>
      <w:r w:rsidRPr="00466442">
        <w:lastRenderedPageBreak/>
        <w:t>Anhang</w:t>
      </w:r>
      <w:r>
        <w:t xml:space="preserve"> III</w:t>
      </w:r>
      <w:r w:rsidRPr="00466442">
        <w:t xml:space="preserve">: </w:t>
      </w:r>
      <w:r>
        <w:t>Vorberechnungen</w:t>
      </w:r>
      <w:bookmarkEnd w:id="25"/>
    </w:p>
    <w:p w14:paraId="7C1F13DC" w14:textId="77777777" w:rsidR="0020484F" w:rsidRPr="00A36F56" w:rsidRDefault="000B4C4F" w:rsidP="00AF1BDA">
      <w:r>
        <w:t>Keine Vorberechnungen in Verwendung.</w:t>
      </w:r>
    </w:p>
    <w:p w14:paraId="4F49DE26" w14:textId="77777777" w:rsidR="00423ABA" w:rsidRDefault="00423ABA">
      <w:pPr>
        <w:sectPr w:rsidR="00423ABA" w:rsidSect="00F06857">
          <w:headerReference w:type="even" r:id="rId49"/>
          <w:headerReference w:type="default" r:id="rId50"/>
          <w:footerReference w:type="even" r:id="rId51"/>
          <w:footerReference w:type="default" r:id="rId52"/>
          <w:headerReference w:type="first" r:id="rId53"/>
          <w:footerReference w:type="first" r:id="rId54"/>
          <w:pgSz w:w="16838" w:h="11906" w:orient="landscape" w:code="9"/>
          <w:pgMar w:top="1418" w:right="1134" w:bottom="1418" w:left="1134" w:header="567" w:footer="737" w:gutter="0"/>
          <w:cols w:space="708"/>
          <w:docGrid w:linePitch="360"/>
        </w:sectPr>
      </w:pPr>
    </w:p>
    <w:p w14:paraId="5FDC4220" w14:textId="77777777" w:rsidR="00AB192A" w:rsidRPr="00466442" w:rsidRDefault="000B4C4F" w:rsidP="00466442">
      <w:pPr>
        <w:pStyle w:val="berschrift1ohneGliederung"/>
      </w:pPr>
      <w:bookmarkStart w:id="26" w:name="_Toc39046037"/>
      <w:r w:rsidRPr="00466442">
        <w:lastRenderedPageBreak/>
        <w:t>Anhang</w:t>
      </w:r>
      <w:r>
        <w:t xml:space="preserve"> IV</w:t>
      </w:r>
      <w:r w:rsidRPr="00466442">
        <w:t>: Funktionen</w:t>
      </w:r>
      <w:bookmarkEnd w:id="26"/>
    </w:p>
    <w:tbl>
      <w:tblPr>
        <w:tblStyle w:val="IQTIGStandard"/>
        <w:tblW w:w="14351" w:type="dxa"/>
        <w:tblLook w:val="0420" w:firstRow="1" w:lastRow="0" w:firstColumn="0" w:lastColumn="0" w:noHBand="0" w:noVBand="1"/>
      </w:tblPr>
      <w:tblGrid>
        <w:gridCol w:w="3589"/>
        <w:gridCol w:w="947"/>
        <w:gridCol w:w="3827"/>
        <w:gridCol w:w="5988"/>
      </w:tblGrid>
      <w:tr w:rsidR="00AB192A" w:rsidRPr="009E2B0C" w14:paraId="2BB2962D" w14:textId="77777777" w:rsidTr="003E789E">
        <w:trPr>
          <w:cnfStyle w:val="100000000000" w:firstRow="1" w:lastRow="0" w:firstColumn="0" w:lastColumn="0" w:oddVBand="0" w:evenVBand="0" w:oddHBand="0" w:evenHBand="0" w:firstRowFirstColumn="0" w:firstRowLastColumn="0" w:lastRowFirstColumn="0" w:lastRowLastColumn="0"/>
          <w:trHeight w:val="436"/>
          <w:tblHeader/>
        </w:trPr>
        <w:tc>
          <w:tcPr>
            <w:tcW w:w="3589" w:type="dxa"/>
          </w:tcPr>
          <w:p w14:paraId="1FE1BC2A" w14:textId="77777777" w:rsidR="00AB192A" w:rsidRPr="009E2B0C" w:rsidRDefault="000B4C4F" w:rsidP="006855FA">
            <w:pPr>
              <w:pStyle w:val="Tabellenkopf"/>
            </w:pPr>
            <w:r>
              <w:t>Funktion</w:t>
            </w:r>
          </w:p>
        </w:tc>
        <w:tc>
          <w:tcPr>
            <w:tcW w:w="947" w:type="dxa"/>
          </w:tcPr>
          <w:p w14:paraId="31FC585F" w14:textId="77777777" w:rsidR="00AB192A" w:rsidRPr="009E2B0C" w:rsidRDefault="000B4C4F" w:rsidP="006855FA">
            <w:pPr>
              <w:pStyle w:val="Tabellenkopf"/>
            </w:pPr>
            <w:r>
              <w:t>FeldTyp</w:t>
            </w:r>
          </w:p>
        </w:tc>
        <w:tc>
          <w:tcPr>
            <w:tcW w:w="3827" w:type="dxa"/>
          </w:tcPr>
          <w:p w14:paraId="38D7086F" w14:textId="77777777" w:rsidR="00AB192A" w:rsidRPr="009E2B0C" w:rsidRDefault="000B4C4F" w:rsidP="006855FA">
            <w:pPr>
              <w:pStyle w:val="Tabellenkopf"/>
            </w:pPr>
            <w:r>
              <w:t>Beschreibung</w:t>
            </w:r>
          </w:p>
        </w:tc>
        <w:tc>
          <w:tcPr>
            <w:tcW w:w="5988" w:type="dxa"/>
          </w:tcPr>
          <w:p w14:paraId="2C6B4E96" w14:textId="77777777" w:rsidR="00AB192A" w:rsidRPr="009E2B0C" w:rsidRDefault="000B4C4F" w:rsidP="006855FA">
            <w:pPr>
              <w:pStyle w:val="Tabellenkopf"/>
            </w:pPr>
            <w:r>
              <w:t>Script</w:t>
            </w:r>
          </w:p>
        </w:tc>
      </w:tr>
      <w:tr w:rsidR="00AB192A" w:rsidRPr="00743DF3" w14:paraId="4E2EA3BC" w14:textId="77777777" w:rsidTr="003E789E">
        <w:trPr>
          <w:cnfStyle w:val="000000100000" w:firstRow="0" w:lastRow="0" w:firstColumn="0" w:lastColumn="0" w:oddVBand="0" w:evenVBand="0" w:oddHBand="1" w:evenHBand="0" w:firstRowFirstColumn="0" w:firstRowLastColumn="0" w:lastRowFirstColumn="0" w:lastRowLastColumn="0"/>
          <w:trHeight w:val="490"/>
        </w:trPr>
        <w:tc>
          <w:tcPr>
            <w:tcW w:w="3589" w:type="dxa"/>
          </w:tcPr>
          <w:p w14:paraId="7D381356" w14:textId="77777777" w:rsidR="00AB192A" w:rsidRPr="00743DF3" w:rsidRDefault="000B4C4F" w:rsidP="006855FA">
            <w:pPr>
              <w:pStyle w:val="Tabellentext"/>
            </w:pPr>
            <w:r>
              <w:t>fn_Gestalter</w:t>
            </w:r>
          </w:p>
        </w:tc>
        <w:tc>
          <w:tcPr>
            <w:tcW w:w="947" w:type="dxa"/>
          </w:tcPr>
          <w:p w14:paraId="6B4AC605" w14:textId="77777777" w:rsidR="00AB192A" w:rsidRPr="00743DF3" w:rsidRDefault="000B4C4F" w:rsidP="006855FA">
            <w:pPr>
              <w:pStyle w:val="Tabellentext"/>
            </w:pPr>
            <w:r>
              <w:t>integer</w:t>
            </w:r>
          </w:p>
        </w:tc>
        <w:tc>
          <w:tcPr>
            <w:tcW w:w="3827" w:type="dxa"/>
          </w:tcPr>
          <w:p w14:paraId="2E9BB0B8" w14:textId="77777777" w:rsidR="00AB192A" w:rsidRPr="00743DF3" w:rsidRDefault="000B4C4F" w:rsidP="006855FA">
            <w:pPr>
              <w:pStyle w:val="Tabellentext"/>
            </w:pPr>
            <w:r>
              <w:t>Gestationsalter in Tagen</w:t>
            </w:r>
          </w:p>
        </w:tc>
        <w:tc>
          <w:tcPr>
            <w:tcW w:w="5988" w:type="dxa"/>
          </w:tcPr>
          <w:p w14:paraId="25D742E9" w14:textId="77777777" w:rsidR="00AB192A" w:rsidRPr="00572757" w:rsidRDefault="000B4C4F" w:rsidP="00DA45E7">
            <w:pPr>
              <w:pStyle w:val="CodeOhneSilbentrennung"/>
              <w:rPr>
                <w:rStyle w:val="Code"/>
              </w:rPr>
            </w:pPr>
            <w:r>
              <w:rPr>
                <w:rStyle w:val="Code"/>
              </w:rPr>
              <w:t xml:space="preserve">nTragzeitkliWo &lt;- TRAGZEITKLIN * 7 </w:t>
            </w:r>
            <w:r>
              <w:rPr>
                <w:rStyle w:val="Code"/>
              </w:rPr>
              <w:br/>
              <w:t xml:space="preserve">nAbstGebterm &lt;- 280 + round( </w:t>
            </w:r>
            <w:r>
              <w:rPr>
                <w:rStyle w:val="Code"/>
              </w:rPr>
              <w:br/>
              <w:t xml:space="preserve">as.numeric(difftime(GEBDATUMK, GEBTERMIN, unit="days", tz = "Europe/Berlin")) </w:t>
            </w:r>
            <w:r>
              <w:rPr>
                <w:rStyle w:val="Code"/>
              </w:rPr>
              <w:br/>
              <w:t xml:space="preserve">) </w:t>
            </w:r>
            <w:r>
              <w:rPr>
                <w:rStyle w:val="Code"/>
              </w:rPr>
              <w:br/>
              <w:t xml:space="preserve"> </w:t>
            </w:r>
            <w:r>
              <w:rPr>
                <w:rStyle w:val="Code"/>
              </w:rPr>
              <w:br/>
              <w:t xml:space="preserve">f1 &lt;- ifelse(!is.na(TRAGZEITKLIN), nTragzeitkliWo, NA_integer_) </w:t>
            </w:r>
            <w:r>
              <w:rPr>
                <w:rStyle w:val="Code"/>
              </w:rPr>
              <w:br/>
              <w:t xml:space="preserve">f2 &lt;- ifelse(!is.na(TRAGZEITKLIN), nTragzeitkliWo, abstGebterm + 280) </w:t>
            </w:r>
            <w:r>
              <w:rPr>
                <w:rStyle w:val="Code"/>
              </w:rPr>
              <w:br/>
              <w:t xml:space="preserve">f3 &lt;- ifelse(abs(nTragzeitkliWo-nAbstGebterm)%&lt;%14, nAbstGebterm, nTragzeitkliWo) </w:t>
            </w:r>
            <w:r>
              <w:rPr>
                <w:rStyle w:val="Code"/>
              </w:rPr>
              <w:br/>
              <w:t xml:space="preserve"> </w:t>
            </w:r>
            <w:r>
              <w:rPr>
                <w:rStyle w:val="Code"/>
              </w:rPr>
              <w:br/>
              <w:t xml:space="preserve">result &lt;- ifelse(!is.na(GEBTERMIN), </w:t>
            </w:r>
            <w:r>
              <w:rPr>
                <w:rStyle w:val="Code"/>
              </w:rPr>
              <w:br/>
              <w:t xml:space="preserve">    ifelse(SSBEFUND %any_in% 38, f1, </w:t>
            </w:r>
            <w:r>
              <w:rPr>
                <w:rStyle w:val="Code"/>
              </w:rPr>
              <w:br/>
              <w:t xml:space="preserve">        ifelse(!is.na(TRAGZEITKLIN), f3, nAbstGebterm)), f2) </w:t>
            </w:r>
            <w:r>
              <w:rPr>
                <w:rStyle w:val="Code"/>
              </w:rPr>
              <w:br/>
              <w:t>result</w:t>
            </w:r>
          </w:p>
        </w:tc>
      </w:tr>
    </w:tbl>
    <w:p w14:paraId="6E4C3AE3" w14:textId="77777777" w:rsidR="00423ABA" w:rsidRDefault="00423ABA">
      <w:pPr>
        <w:sectPr w:rsidR="00423ABA" w:rsidSect="00E3307C">
          <w:headerReference w:type="even" r:id="rId55"/>
          <w:headerReference w:type="default" r:id="rId56"/>
          <w:footerReference w:type="even" r:id="rId57"/>
          <w:footerReference w:type="default" r:id="rId58"/>
          <w:headerReference w:type="first" r:id="rId59"/>
          <w:footerReference w:type="first" r:id="rId60"/>
          <w:pgSz w:w="16838" w:h="11906" w:orient="landscape" w:code="9"/>
          <w:pgMar w:top="1418" w:right="1134" w:bottom="1418" w:left="1134" w:header="567" w:footer="737" w:gutter="0"/>
          <w:cols w:space="708"/>
          <w:docGrid w:linePitch="360"/>
        </w:sectPr>
      </w:pPr>
    </w:p>
    <w:p w14:paraId="7D7BFD43" w14:textId="77777777" w:rsidR="00D6289D" w:rsidRDefault="000B4C4F" w:rsidP="00D6289D">
      <w:pPr>
        <w:pStyle w:val="berschrift1ohneGliederung"/>
      </w:pPr>
      <w:bookmarkStart w:id="27" w:name="_Toc39046038"/>
      <w:r w:rsidRPr="00CB49A6">
        <w:lastRenderedPageBreak/>
        <w:t>Anhang</w:t>
      </w:r>
      <w:r>
        <w:t xml:space="preserve"> V: Historie der </w:t>
      </w:r>
      <w:r w:rsidRPr="00C01860">
        <w:t>Auffälligkeitskriterien</w:t>
      </w:r>
      <w:bookmarkEnd w:id="27"/>
    </w:p>
    <w:p w14:paraId="18AFFBA3" w14:textId="77777777" w:rsidR="001E51A9" w:rsidRPr="001E51A9" w:rsidRDefault="000B4C4F" w:rsidP="001E51A9">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Auffälligkeitskriterien im Vergleich zu 2018 relevant beeinflusst, sind die Ergebnisse der Auffälligkeitskriterien des EJ 2019 mit den Ergebnissen des Vorjahres als eingeschränkt vergleichbar einzustufen. Ausgenommen sind hierbei jedoch die Auffälligkeitskriterien zur Unter- und Überdokumentation sowie zum Minimaldatensatz (MDS). Liegen bei einem Auffälligkeitskriterium weitere Gründe für die Einschränkung der Vergleichbarkeit vor, sind diese in der Spalte „Erläuterung“ erwähnt.</w:t>
      </w:r>
    </w:p>
    <w:p w14:paraId="32555F47" w14:textId="77777777" w:rsidR="00C0533D" w:rsidRPr="005D6C32" w:rsidRDefault="000B4C4F" w:rsidP="00C0533D">
      <w:pPr>
        <w:pStyle w:val="Absatzberschriftebene2nurinNavigation"/>
      </w:pPr>
      <w:r>
        <w:t xml:space="preserve">Aktuelle </w:t>
      </w:r>
      <w:r w:rsidRPr="00C01860">
        <w:t>Auffälligkeitskriterien</w:t>
      </w:r>
      <w:r>
        <w:t xml:space="preserve">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0FE3C3C"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034F013" w14:textId="77777777" w:rsidR="0057694E" w:rsidRPr="009E2B0C" w:rsidRDefault="000B4C4F" w:rsidP="004A2346">
            <w:pPr>
              <w:pStyle w:val="Tabellenkopf"/>
            </w:pPr>
            <w:r w:rsidRPr="009A7093">
              <w:t>Auffälligkeitskriterium</w:t>
            </w:r>
          </w:p>
        </w:tc>
        <w:tc>
          <w:tcPr>
            <w:tcW w:w="8616" w:type="dxa"/>
            <w:gridSpan w:val="4"/>
            <w:tcBorders>
              <w:left w:val="single" w:sz="4" w:space="0" w:color="A6A6A6" w:themeColor="background1" w:themeShade="A6"/>
              <w:bottom w:val="single" w:sz="4" w:space="0" w:color="A6A6A6" w:themeColor="background1" w:themeShade="A6"/>
            </w:tcBorders>
          </w:tcPr>
          <w:p w14:paraId="59EAD51A" w14:textId="77777777" w:rsidR="0057694E" w:rsidRDefault="000B4C4F" w:rsidP="004A2346">
            <w:pPr>
              <w:pStyle w:val="Tabellenkopf"/>
            </w:pPr>
            <w:r>
              <w:t>Anpassung im Vergleich zum Vorjahr</w:t>
            </w:r>
          </w:p>
        </w:tc>
      </w:tr>
      <w:tr w:rsidR="0057694E" w:rsidRPr="009E2B0C" w14:paraId="2E192EA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545991F4" w14:textId="4F6555A6" w:rsidR="0057694E" w:rsidRPr="009913D0" w:rsidRDefault="004F43CC" w:rsidP="004A2346">
            <w:pPr>
              <w:pStyle w:val="Tabellenkopf"/>
            </w:pPr>
            <w:del w:id="28" w:author="IQTIG" w:date="2020-04-29T09:45:00Z">
              <w:r>
                <w:delText>AK-</w:delText>
              </w:r>
            </w:del>
            <w:r w:rsidR="000B4C4F">
              <w:t>ID</w:t>
            </w:r>
          </w:p>
        </w:tc>
        <w:tc>
          <w:tcPr>
            <w:tcW w:w="4488" w:type="dxa"/>
            <w:tcBorders>
              <w:top w:val="single" w:sz="4" w:space="0" w:color="A6A6A6" w:themeColor="background1" w:themeShade="A6"/>
            </w:tcBorders>
          </w:tcPr>
          <w:p w14:paraId="0B411469" w14:textId="77777777" w:rsidR="0057694E" w:rsidRDefault="000B4C4F" w:rsidP="004A2346">
            <w:pPr>
              <w:pStyle w:val="Tabellenkopf"/>
            </w:pPr>
            <w:r>
              <w:t>AK-Bezeichnung</w:t>
            </w:r>
          </w:p>
        </w:tc>
        <w:tc>
          <w:tcPr>
            <w:tcW w:w="992" w:type="dxa"/>
            <w:tcBorders>
              <w:top w:val="single" w:sz="4" w:space="0" w:color="A6A6A6" w:themeColor="background1" w:themeShade="A6"/>
            </w:tcBorders>
          </w:tcPr>
          <w:p w14:paraId="5AB8C0A8" w14:textId="77777777" w:rsidR="0057694E" w:rsidRDefault="000B4C4F" w:rsidP="00D74506">
            <w:pPr>
              <w:pStyle w:val="Tabellenkopf"/>
            </w:pPr>
            <w:r>
              <w:t>Referenzbereich</w:t>
            </w:r>
          </w:p>
        </w:tc>
        <w:tc>
          <w:tcPr>
            <w:tcW w:w="851" w:type="dxa"/>
            <w:tcBorders>
              <w:top w:val="single" w:sz="4" w:space="0" w:color="A6A6A6" w:themeColor="background1" w:themeShade="A6"/>
            </w:tcBorders>
          </w:tcPr>
          <w:p w14:paraId="7CC3D5ED" w14:textId="77777777" w:rsidR="0057694E" w:rsidRDefault="000B4C4F" w:rsidP="00D74506">
            <w:pPr>
              <w:pStyle w:val="Tabellenkopf"/>
            </w:pPr>
            <w:r>
              <w:t>Rechenregel</w:t>
            </w:r>
          </w:p>
        </w:tc>
        <w:tc>
          <w:tcPr>
            <w:tcW w:w="1984" w:type="dxa"/>
            <w:tcBorders>
              <w:top w:val="single" w:sz="4" w:space="0" w:color="A6A6A6" w:themeColor="background1" w:themeShade="A6"/>
            </w:tcBorders>
          </w:tcPr>
          <w:p w14:paraId="7FF2F0AF" w14:textId="77777777" w:rsidR="0057694E" w:rsidRDefault="000B4C4F" w:rsidP="004A2346">
            <w:pPr>
              <w:pStyle w:val="Tabellenkopf"/>
            </w:pPr>
            <w:r>
              <w:t>Vergleichbarkeit mit Vorjahresergebnissen</w:t>
            </w:r>
          </w:p>
        </w:tc>
        <w:tc>
          <w:tcPr>
            <w:tcW w:w="4789" w:type="dxa"/>
            <w:tcBorders>
              <w:top w:val="single" w:sz="4" w:space="0" w:color="A6A6A6" w:themeColor="background1" w:themeShade="A6"/>
            </w:tcBorders>
          </w:tcPr>
          <w:p w14:paraId="26087910" w14:textId="77777777" w:rsidR="0057694E" w:rsidRDefault="000B4C4F" w:rsidP="004A2346">
            <w:pPr>
              <w:pStyle w:val="Tabellenkopf"/>
            </w:pPr>
            <w:r>
              <w:t>Erläuterung</w:t>
            </w:r>
          </w:p>
        </w:tc>
      </w:tr>
      <w:tr w:rsidR="0057694E" w:rsidRPr="00743DF3" w14:paraId="06DAFE43"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71FC6B0" w14:textId="77777777" w:rsidR="0057694E" w:rsidRPr="00743DF3" w:rsidRDefault="000B4C4F" w:rsidP="0057694E">
            <w:pPr>
              <w:pStyle w:val="Tabellentext"/>
            </w:pPr>
            <w:r>
              <w:t>850318</w:t>
            </w:r>
            <w:r w:rsidRPr="00FE3E4B">
              <w:rPr>
                <w:color w:val="FF0000"/>
              </w:rPr>
              <w:t xml:space="preserve"> </w:t>
            </w:r>
          </w:p>
        </w:tc>
        <w:tc>
          <w:tcPr>
            <w:tcW w:w="4488" w:type="dxa"/>
          </w:tcPr>
          <w:p w14:paraId="391617BE" w14:textId="77777777" w:rsidR="0057694E" w:rsidRPr="00743DF3" w:rsidRDefault="000B4C4F" w:rsidP="0057694E">
            <w:pPr>
              <w:pStyle w:val="Tabellentext"/>
            </w:pPr>
            <w:r>
              <w:t>Angabe E-E-Zeit &lt; 3 Minuten</w:t>
            </w:r>
          </w:p>
        </w:tc>
        <w:tc>
          <w:tcPr>
            <w:tcW w:w="992" w:type="dxa"/>
          </w:tcPr>
          <w:p w14:paraId="1F99AAA5" w14:textId="77777777" w:rsidR="0057694E" w:rsidRPr="0057694E" w:rsidRDefault="000B4C4F" w:rsidP="0057694E">
            <w:pPr>
              <w:pStyle w:val="Tabellentext"/>
              <w:rPr>
                <w:rFonts w:asciiTheme="minorHAnsi" w:hAnsiTheme="minorHAnsi" w:cstheme="minorHAnsi"/>
              </w:rPr>
            </w:pPr>
            <w:r>
              <w:rPr>
                <w:rFonts w:cs="Calibri"/>
              </w:rPr>
              <w:t>Nein</w:t>
            </w:r>
          </w:p>
        </w:tc>
        <w:tc>
          <w:tcPr>
            <w:tcW w:w="851" w:type="dxa"/>
          </w:tcPr>
          <w:p w14:paraId="65342E84" w14:textId="77777777" w:rsidR="0057694E" w:rsidRPr="0057694E" w:rsidRDefault="000B4C4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DE96F19" w14:textId="77777777" w:rsidR="0057694E" w:rsidRPr="0057694E" w:rsidRDefault="000B4C4F"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F57D033" w14:textId="77777777" w:rsidR="0057694E" w:rsidRPr="0057694E" w:rsidRDefault="000B4C4F" w:rsidP="007B6F69">
            <w:pPr>
              <w:pStyle w:val="CodeOhneSilbentrennung"/>
              <w:rPr>
                <w:rFonts w:asciiTheme="minorHAnsi" w:hAnsiTheme="minorHAnsi" w:cstheme="minorHAnsi"/>
              </w:rPr>
            </w:pPr>
            <w:r>
              <w:rPr>
                <w:rFonts w:ascii="Calibri" w:hAnsi="Calibri" w:cs="Calibri"/>
              </w:rPr>
              <w:t>-</w:t>
            </w:r>
          </w:p>
        </w:tc>
      </w:tr>
      <w:tr w:rsidR="0057694E" w:rsidRPr="00743DF3" w14:paraId="362D22A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A58F9A1" w14:textId="77777777" w:rsidR="0057694E" w:rsidRPr="00743DF3" w:rsidRDefault="000B4C4F" w:rsidP="0057694E">
            <w:pPr>
              <w:pStyle w:val="Tabellentext"/>
            </w:pPr>
            <w:r>
              <w:t>850224</w:t>
            </w:r>
            <w:r w:rsidRPr="00FE3E4B">
              <w:rPr>
                <w:color w:val="FF0000"/>
              </w:rPr>
              <w:t xml:space="preserve"> </w:t>
            </w:r>
          </w:p>
        </w:tc>
        <w:tc>
          <w:tcPr>
            <w:tcW w:w="4488" w:type="dxa"/>
          </w:tcPr>
          <w:p w14:paraId="626D4C2F" w14:textId="77777777" w:rsidR="0057694E" w:rsidRPr="00743DF3" w:rsidRDefault="000B4C4F" w:rsidP="0057694E">
            <w:pPr>
              <w:pStyle w:val="Tabellentext"/>
            </w:pPr>
            <w:r>
              <w:t>Häufig fehlende Angabe des 5-Minuten-Apgar oder fehlende Angabe des Nabelarterien-pH-Wertes sowie fehlende Angabe des Base Excess</w:t>
            </w:r>
          </w:p>
        </w:tc>
        <w:tc>
          <w:tcPr>
            <w:tcW w:w="992" w:type="dxa"/>
          </w:tcPr>
          <w:p w14:paraId="161097D8" w14:textId="77777777" w:rsidR="0057694E" w:rsidRPr="0057694E" w:rsidRDefault="000B4C4F" w:rsidP="0057694E">
            <w:pPr>
              <w:pStyle w:val="Tabellentext"/>
              <w:rPr>
                <w:rFonts w:asciiTheme="minorHAnsi" w:hAnsiTheme="minorHAnsi" w:cstheme="minorHAnsi"/>
              </w:rPr>
            </w:pPr>
            <w:r>
              <w:rPr>
                <w:rFonts w:cs="Calibri"/>
              </w:rPr>
              <w:t>Nein</w:t>
            </w:r>
          </w:p>
        </w:tc>
        <w:tc>
          <w:tcPr>
            <w:tcW w:w="851" w:type="dxa"/>
          </w:tcPr>
          <w:p w14:paraId="159DFB1C" w14:textId="77777777" w:rsidR="0057694E" w:rsidRPr="0057694E" w:rsidRDefault="000B4C4F"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68B71924" w14:textId="77777777" w:rsidR="0057694E" w:rsidRPr="0057694E" w:rsidRDefault="000B4C4F"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34C6E37" w14:textId="77777777" w:rsidR="0057694E" w:rsidRPr="0057694E" w:rsidRDefault="000B4C4F" w:rsidP="007B6F69">
            <w:pPr>
              <w:pStyle w:val="CodeOhneSilbentrennung"/>
              <w:rPr>
                <w:rFonts w:asciiTheme="minorHAnsi" w:hAnsiTheme="minorHAnsi" w:cstheme="minorHAnsi"/>
              </w:rPr>
            </w:pPr>
            <w:r>
              <w:rPr>
                <w:rFonts w:ascii="Calibri" w:hAnsi="Calibri" w:cs="Calibri"/>
              </w:rPr>
              <w:t>Das AK wird aufgrund einer Änderung einer Plausibilitätsregel in der Spezifikation angepasst. Der pH-Wert und der Base Excess müssen beide dokumentiert werden, da diese gleichzeitig mit einem Messgerät erfasst werden. Die vorher bestehende „oder“-Verknüpfung wurde daher in eine „und“ Verknüpfung angepasst. Die Ergebnisse des Erfassungsjahres 2019 sind mit der Vorjahresergebnissen eingeschränkt vergleichbar.</w:t>
            </w:r>
          </w:p>
        </w:tc>
      </w:tr>
      <w:tr w:rsidR="0057694E" w:rsidRPr="00743DF3" w14:paraId="478CC91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C971F01" w14:textId="77777777" w:rsidR="0057694E" w:rsidRPr="00743DF3" w:rsidRDefault="000B4C4F" w:rsidP="0057694E">
            <w:pPr>
              <w:pStyle w:val="Tabellentext"/>
            </w:pPr>
            <w:r>
              <w:t>850082</w:t>
            </w:r>
            <w:r w:rsidRPr="00FE3E4B">
              <w:rPr>
                <w:color w:val="FF0000"/>
              </w:rPr>
              <w:t xml:space="preserve"> </w:t>
            </w:r>
          </w:p>
        </w:tc>
        <w:tc>
          <w:tcPr>
            <w:tcW w:w="4488" w:type="dxa"/>
          </w:tcPr>
          <w:p w14:paraId="4C8D6E5C" w14:textId="77777777" w:rsidR="0057694E" w:rsidRPr="00743DF3" w:rsidRDefault="000B4C4F" w:rsidP="0057694E">
            <w:pPr>
              <w:pStyle w:val="Tabellentext"/>
            </w:pPr>
            <w:r>
              <w:t>Auffälligkeitskriterium zur Überdokumentation</w:t>
            </w:r>
          </w:p>
        </w:tc>
        <w:tc>
          <w:tcPr>
            <w:tcW w:w="992" w:type="dxa"/>
          </w:tcPr>
          <w:p w14:paraId="68CFA925" w14:textId="77777777" w:rsidR="0057694E" w:rsidRPr="0057694E" w:rsidRDefault="000B4C4F" w:rsidP="0057694E">
            <w:pPr>
              <w:pStyle w:val="Tabellentext"/>
              <w:rPr>
                <w:rFonts w:asciiTheme="minorHAnsi" w:hAnsiTheme="minorHAnsi" w:cstheme="minorHAnsi"/>
              </w:rPr>
            </w:pPr>
            <w:r>
              <w:rPr>
                <w:rFonts w:cs="Calibri"/>
              </w:rPr>
              <w:t>Nein</w:t>
            </w:r>
          </w:p>
        </w:tc>
        <w:tc>
          <w:tcPr>
            <w:tcW w:w="851" w:type="dxa"/>
          </w:tcPr>
          <w:p w14:paraId="0198D599" w14:textId="77777777" w:rsidR="0057694E" w:rsidRPr="0057694E" w:rsidRDefault="000B4C4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F470A4C" w14:textId="77777777" w:rsidR="0057694E" w:rsidRPr="0057694E" w:rsidRDefault="000B4C4F" w:rsidP="007B6F69">
            <w:pPr>
              <w:pStyle w:val="CodeOhneSilbentrennung"/>
              <w:rPr>
                <w:rFonts w:asciiTheme="minorHAnsi" w:hAnsiTheme="minorHAnsi" w:cstheme="minorHAnsi"/>
              </w:rPr>
            </w:pPr>
            <w:r>
              <w:rPr>
                <w:rFonts w:ascii="Calibri" w:hAnsi="Calibri" w:cs="Calibri"/>
              </w:rPr>
              <w:t>Vergleichbar</w:t>
            </w:r>
          </w:p>
        </w:tc>
        <w:tc>
          <w:tcPr>
            <w:tcW w:w="4789" w:type="dxa"/>
          </w:tcPr>
          <w:p w14:paraId="4362FCE6" w14:textId="77777777" w:rsidR="0057694E" w:rsidRPr="0057694E" w:rsidRDefault="000B4C4F" w:rsidP="007B6F69">
            <w:pPr>
              <w:pStyle w:val="CodeOhneSilbentrennung"/>
              <w:rPr>
                <w:rFonts w:asciiTheme="minorHAnsi" w:hAnsiTheme="minorHAnsi" w:cstheme="minorHAnsi"/>
              </w:rPr>
            </w:pPr>
            <w:r>
              <w:rPr>
                <w:rFonts w:ascii="Calibri" w:hAnsi="Calibri" w:cs="Calibri"/>
              </w:rPr>
              <w:t>-</w:t>
            </w:r>
          </w:p>
        </w:tc>
      </w:tr>
      <w:tr w:rsidR="0057694E" w:rsidRPr="00743DF3" w14:paraId="2CFFAEA8"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F0B4068" w14:textId="77777777" w:rsidR="0057694E" w:rsidRPr="00743DF3" w:rsidRDefault="000B4C4F" w:rsidP="0057694E">
            <w:pPr>
              <w:pStyle w:val="Tabellentext"/>
            </w:pPr>
            <w:r>
              <w:t>850226</w:t>
            </w:r>
            <w:r w:rsidRPr="00FE3E4B">
              <w:rPr>
                <w:color w:val="FF0000"/>
              </w:rPr>
              <w:t xml:space="preserve"> </w:t>
            </w:r>
          </w:p>
        </w:tc>
        <w:tc>
          <w:tcPr>
            <w:tcW w:w="4488" w:type="dxa"/>
          </w:tcPr>
          <w:p w14:paraId="6DB2D9CD" w14:textId="77777777" w:rsidR="0057694E" w:rsidRPr="00743DF3" w:rsidRDefault="000B4C4F" w:rsidP="0057694E">
            <w:pPr>
              <w:pStyle w:val="Tabellentext"/>
            </w:pPr>
            <w:r>
              <w:t>Auffälligkeitskriterium zum Minimaldatensatz (MDS)</w:t>
            </w:r>
          </w:p>
        </w:tc>
        <w:tc>
          <w:tcPr>
            <w:tcW w:w="992" w:type="dxa"/>
          </w:tcPr>
          <w:p w14:paraId="015A8FC7" w14:textId="77777777" w:rsidR="0057694E" w:rsidRPr="0057694E" w:rsidRDefault="000B4C4F" w:rsidP="0057694E">
            <w:pPr>
              <w:pStyle w:val="Tabellentext"/>
              <w:rPr>
                <w:rFonts w:asciiTheme="minorHAnsi" w:hAnsiTheme="minorHAnsi" w:cstheme="minorHAnsi"/>
              </w:rPr>
            </w:pPr>
            <w:r>
              <w:rPr>
                <w:rFonts w:cs="Calibri"/>
              </w:rPr>
              <w:t>Nein</w:t>
            </w:r>
          </w:p>
        </w:tc>
        <w:tc>
          <w:tcPr>
            <w:tcW w:w="851" w:type="dxa"/>
          </w:tcPr>
          <w:p w14:paraId="0A4A73FA" w14:textId="77777777" w:rsidR="0057694E" w:rsidRPr="0057694E" w:rsidRDefault="000B4C4F"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54FF784" w14:textId="77777777" w:rsidR="0057694E" w:rsidRPr="0057694E" w:rsidRDefault="000B4C4F" w:rsidP="007B6F69">
            <w:pPr>
              <w:pStyle w:val="CodeOhneSilbentrennung"/>
              <w:rPr>
                <w:rFonts w:asciiTheme="minorHAnsi" w:hAnsiTheme="minorHAnsi" w:cstheme="minorHAnsi"/>
              </w:rPr>
            </w:pPr>
            <w:r>
              <w:rPr>
                <w:rFonts w:ascii="Calibri" w:hAnsi="Calibri" w:cs="Calibri"/>
              </w:rPr>
              <w:t>Vergleichbar</w:t>
            </w:r>
          </w:p>
        </w:tc>
        <w:tc>
          <w:tcPr>
            <w:tcW w:w="4789" w:type="dxa"/>
          </w:tcPr>
          <w:p w14:paraId="47D7630C" w14:textId="77777777" w:rsidR="0057694E" w:rsidRPr="0057694E" w:rsidRDefault="000B4C4F" w:rsidP="007B6F69">
            <w:pPr>
              <w:pStyle w:val="CodeOhneSilbentrennung"/>
              <w:rPr>
                <w:rFonts w:asciiTheme="minorHAnsi" w:hAnsiTheme="minorHAnsi" w:cstheme="minorHAnsi"/>
              </w:rPr>
            </w:pPr>
            <w:r>
              <w:rPr>
                <w:rFonts w:ascii="Calibri" w:hAnsi="Calibri" w:cs="Calibri"/>
              </w:rPr>
              <w:t>-</w:t>
            </w:r>
          </w:p>
        </w:tc>
      </w:tr>
    </w:tbl>
    <w:p w14:paraId="67DC4110" w14:textId="77777777" w:rsidR="005D6C32" w:rsidRDefault="00BE4593" w:rsidP="00A36F56"/>
    <w:p w14:paraId="07B90172" w14:textId="77777777" w:rsidR="00C0533D" w:rsidRDefault="000B4C4F" w:rsidP="005D6C32">
      <w:pPr>
        <w:pStyle w:val="Absatzberschriftebene2nurinNavigation"/>
      </w:pPr>
      <w:r>
        <w:lastRenderedPageBreak/>
        <w:t xml:space="preserve">2018 zusätzlich berechnete </w:t>
      </w:r>
      <w:r w:rsidRPr="00C01860">
        <w:t>Auffälligkeitskriterien</w:t>
      </w:r>
    </w:p>
    <w:tbl>
      <w:tblPr>
        <w:tblStyle w:val="IQTIGStandard"/>
        <w:tblW w:w="14317" w:type="dxa"/>
        <w:tblLook w:val="0420" w:firstRow="1" w:lastRow="0" w:firstColumn="0" w:lastColumn="0" w:noHBand="0" w:noVBand="1"/>
      </w:tblPr>
      <w:tblGrid>
        <w:gridCol w:w="1560"/>
        <w:gridCol w:w="6662"/>
        <w:gridCol w:w="6095"/>
      </w:tblGrid>
      <w:tr w:rsidR="005D6C32" w:rsidRPr="009E2B0C" w14:paraId="15E4B638"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5F7924D7" w14:textId="7D93A99A" w:rsidR="005D6C32" w:rsidRPr="009E2B0C" w:rsidRDefault="004F43CC" w:rsidP="00BD71D2">
            <w:pPr>
              <w:pStyle w:val="Tabellenkopf"/>
            </w:pPr>
            <w:bookmarkStart w:id="29" w:name="_GoBack"/>
            <w:del w:id="30" w:author="IQTIG" w:date="2020-04-29T09:45:00Z">
              <w:r>
                <w:delText>AK-</w:delText>
              </w:r>
            </w:del>
            <w:bookmarkEnd w:id="29"/>
            <w:r w:rsidR="000B4C4F">
              <w:t>ID</w:t>
            </w:r>
          </w:p>
        </w:tc>
        <w:tc>
          <w:tcPr>
            <w:tcW w:w="6662" w:type="dxa"/>
          </w:tcPr>
          <w:p w14:paraId="45872F4F" w14:textId="77777777" w:rsidR="005D6C32" w:rsidRPr="009E2B0C" w:rsidRDefault="000B4C4F" w:rsidP="00BD71D2">
            <w:pPr>
              <w:pStyle w:val="Tabellenkopf"/>
            </w:pPr>
            <w:r>
              <w:t>AK-Bezeichnung</w:t>
            </w:r>
          </w:p>
        </w:tc>
        <w:tc>
          <w:tcPr>
            <w:tcW w:w="6095" w:type="dxa"/>
          </w:tcPr>
          <w:p w14:paraId="6E2ED66B" w14:textId="77777777" w:rsidR="005D6C32" w:rsidRPr="009E2B0C" w:rsidRDefault="000B4C4F" w:rsidP="00BD71D2">
            <w:pPr>
              <w:pStyle w:val="Tabellenkopf"/>
            </w:pPr>
            <w:r>
              <w:t>Begründung für Streichung</w:t>
            </w:r>
          </w:p>
        </w:tc>
      </w:tr>
      <w:tr w:rsidR="005D6C32" w:rsidRPr="00743DF3" w14:paraId="734EE797"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022F32D4" w14:textId="77777777" w:rsidR="005D6C32" w:rsidRPr="00743DF3" w:rsidRDefault="000B4C4F" w:rsidP="005D6C32">
            <w:pPr>
              <w:pStyle w:val="Tabellentext"/>
            </w:pPr>
            <w:r>
              <w:t>850081</w:t>
            </w:r>
          </w:p>
        </w:tc>
        <w:tc>
          <w:tcPr>
            <w:tcW w:w="6662" w:type="dxa"/>
          </w:tcPr>
          <w:p w14:paraId="67BD9022" w14:textId="77777777" w:rsidR="005D6C32" w:rsidRPr="00743DF3" w:rsidRDefault="000B4C4F" w:rsidP="005D6C32">
            <w:pPr>
              <w:pStyle w:val="Tabellentext"/>
            </w:pPr>
            <w:r>
              <w:t>Auffälligkeitskriterium zur Unterdokumentation</w:t>
            </w:r>
          </w:p>
        </w:tc>
        <w:tc>
          <w:tcPr>
            <w:tcW w:w="6095" w:type="dxa"/>
          </w:tcPr>
          <w:p w14:paraId="6E4F4D21" w14:textId="77777777" w:rsidR="005D6C32" w:rsidRPr="00743DF3" w:rsidRDefault="000B4C4F" w:rsidP="005D6C32">
            <w:pPr>
              <w:pStyle w:val="Tabellentext"/>
            </w:pPr>
            <w:r>
              <w:t>Aufgrund der 100%-Dokumentationspflicht (§ 137 Abs. 2 SGB V) erfolgt bereits eine Sanktionierung gem. § 24 QSKH-RL. Eine Weiterführung des AK mit einem Referenzbereich von ≥ 95% ist daher nicht sinnvoll.</w:t>
            </w:r>
          </w:p>
        </w:tc>
      </w:tr>
    </w:tbl>
    <w:p w14:paraId="35178EC2" w14:textId="77777777" w:rsidR="005D6C32" w:rsidRDefault="00BE4593" w:rsidP="00A36F56"/>
    <w:sectPr w:rsidR="005D6C32" w:rsidSect="00FB2C83">
      <w:headerReference w:type="default" r:id="rId61"/>
      <w:footerReference w:type="default" r:id="rId62"/>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D6C94" w14:textId="77777777" w:rsidR="00BE4593" w:rsidRDefault="00BE4593" w:rsidP="00EC7661">
      <w:pPr>
        <w:spacing w:after="0"/>
      </w:pPr>
      <w:r>
        <w:separator/>
      </w:r>
    </w:p>
  </w:endnote>
  <w:endnote w:type="continuationSeparator" w:id="0">
    <w:p w14:paraId="2C6DF611" w14:textId="77777777" w:rsidR="00BE4593" w:rsidRDefault="00BE4593"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E2E5" w14:textId="6317ADF6"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BE4593">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3</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FDA5" w14:textId="77777777" w:rsidR="00B71823" w:rsidRDefault="00BE4593">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475D" w14:textId="77777777" w:rsidR="00B71823" w:rsidRDefault="00BE4593">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1366D" w14:textId="2CCB7E6C" w:rsidR="003473BE"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90D68" w14:textId="77777777" w:rsidR="00B71823" w:rsidRDefault="00BE4593">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33864" w14:textId="77777777" w:rsidR="00234F7F" w:rsidRDefault="00BE4593">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276C2" w14:textId="403C1E90" w:rsidR="00257C02" w:rsidRPr="00652525" w:rsidRDefault="000B4C4F" w:rsidP="00652525">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DC8ED" w14:textId="77777777" w:rsidR="00234F7F" w:rsidRDefault="00BE4593">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836A" w14:textId="77777777" w:rsidR="006B3B8A" w:rsidRDefault="00BE4593">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91F5A" w14:textId="2CBD5EDA" w:rsidR="00482B9B"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15</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8067" w14:textId="77777777" w:rsidR="006B3B8A" w:rsidRDefault="00BE45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E4985" w14:textId="77777777" w:rsidR="00B71823" w:rsidRDefault="00BE4593">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F97B6" w14:textId="77777777" w:rsidR="006E1197" w:rsidRDefault="00BE4593">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29FF" w14:textId="755B7AE2" w:rsidR="00CF528F"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16</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CECC0" w14:textId="77777777" w:rsidR="006E1197" w:rsidRDefault="00BE4593">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3A21B" w14:textId="77777777" w:rsidR="008379C3" w:rsidRDefault="00BE4593">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CCA6E" w14:textId="70278BD7" w:rsidR="00102A6F"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17</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145E7" w14:textId="77777777" w:rsidR="008379C3" w:rsidRDefault="00BE4593">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39BA" w14:textId="060F816E" w:rsidR="00257C02" w:rsidRPr="00652525" w:rsidRDefault="000B4C4F" w:rsidP="00652525">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2C97" w14:textId="3D9672A7" w:rsidR="003473BE"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C708" w14:textId="77777777" w:rsidR="00B71823" w:rsidRDefault="00BE4593">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B1EB9" w14:textId="77777777" w:rsidR="00B71823" w:rsidRDefault="00BE4593">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ED53F" w14:textId="4CF7B8D2" w:rsidR="003473BE"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9A57F" w14:textId="77777777" w:rsidR="00B71823" w:rsidRDefault="00BE4593">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2280" w14:textId="77777777" w:rsidR="00B71823" w:rsidRDefault="00BE4593">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09145" w14:textId="6385C9BC" w:rsidR="003473BE" w:rsidRDefault="000B4C4F">
    <w:pPr>
      <w:pStyle w:val="Fuzeile"/>
    </w:pPr>
    <w:r>
      <w:t xml:space="preserve">© IQTIG </w:t>
    </w:r>
    <w:r>
      <w:fldChar w:fldCharType="begin"/>
    </w:r>
    <w:r>
      <w:instrText>DATE \@ YYYY</w:instrText>
    </w:r>
    <w:r>
      <w:fldChar w:fldCharType="separate"/>
    </w:r>
    <w:r w:rsidR="00BE4593">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BE4593">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B8CC4" w14:textId="77777777" w:rsidR="00BE4593" w:rsidRDefault="00BE4593" w:rsidP="00EC7661">
      <w:pPr>
        <w:spacing w:after="0"/>
      </w:pPr>
      <w:r>
        <w:separator/>
      </w:r>
    </w:p>
  </w:footnote>
  <w:footnote w:type="continuationSeparator" w:id="0">
    <w:p w14:paraId="4ABF0D3B" w14:textId="77777777" w:rsidR="00BE4593" w:rsidRDefault="00BE4593"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C688A" w14:textId="77777777" w:rsidR="00CD505F" w:rsidRDefault="00CD505F" w:rsidP="00CD505F">
    <w:pPr>
      <w:pStyle w:val="Kopfzeile"/>
    </w:pPr>
    <w:r w:rsidRPr="006B3B8A">
      <w:t xml:space="preserve">Statistische Basisprüfung Auffälligkeitskriterien: Plausibilität und Vollzähligkeit nach </w:t>
    </w:r>
    <w:r>
      <w:t>QSKH-RL</w:t>
    </w:r>
  </w:p>
  <w:p w14:paraId="33D35B96" w14:textId="77777777" w:rsidR="00CD505F" w:rsidRDefault="00CD505F" w:rsidP="00CD505F">
    <w:pPr>
      <w:pStyle w:val="Kopfzeile"/>
    </w:pPr>
    <w:r>
      <w:t>16/1 - Geburtshilfe</w:t>
    </w:r>
  </w:p>
  <w:p w14:paraId="4E6D6115" w14:textId="18569FB7" w:rsidR="00907B99" w:rsidRPr="00CD505F" w:rsidRDefault="00CD505F" w:rsidP="00CD505F">
    <w:pPr>
      <w:pStyle w:val="Kopfzeile"/>
    </w:pPr>
    <w:r>
      <w:fldChar w:fldCharType="begin"/>
    </w:r>
    <w:r>
      <w:instrText xml:space="preserve"> STYLEREF  "Überschrift (Titelei)"</w:instrText>
    </w:r>
    <w:r>
      <w:fldChar w:fldCharType="separate"/>
    </w:r>
    <w:r w:rsidR="00BE4593">
      <w:rPr>
        <w:noProof/>
      </w:rPr>
      <w:t>Inhaltsverzeichnis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3D596" w14:textId="77777777" w:rsidR="00B71823" w:rsidRDefault="00BE4593">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50829" w14:textId="77777777" w:rsidR="00B71823" w:rsidRDefault="00BE4593">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AC3E5" w14:textId="77777777" w:rsidR="00B71823" w:rsidRDefault="000B4C4F" w:rsidP="003473BE">
    <w:pPr>
      <w:pStyle w:val="Kopfzeile"/>
    </w:pPr>
    <w:r w:rsidRPr="00B71823">
      <w:t xml:space="preserve">Statistische Basisprüfung Auffälligkeitskriterien: Plausibilität und Vollzähligkeit nach </w:t>
    </w:r>
    <w:r>
      <w:t>QSKH-RL</w:t>
    </w:r>
  </w:p>
  <w:p w14:paraId="2489FCB6" w14:textId="77777777" w:rsidR="003473BE" w:rsidRPr="00395622" w:rsidRDefault="000B4C4F" w:rsidP="003473BE">
    <w:pPr>
      <w:pStyle w:val="Kopfzeile"/>
    </w:pPr>
    <w:r>
      <w:t>16/1</w:t>
    </w:r>
    <w:r w:rsidRPr="00395622">
      <w:t xml:space="preserve"> - </w:t>
    </w:r>
    <w:r>
      <w:t>Geburtshilfe</w:t>
    </w:r>
  </w:p>
  <w:p w14:paraId="5CB0A7C2" w14:textId="77777777" w:rsidR="003473BE" w:rsidRDefault="000B4C4F">
    <w:pPr>
      <w:pStyle w:val="Kopfzeile"/>
    </w:pPr>
    <w:r>
      <w:t>850226: Auffälligkeitskriterium zum Minimaldatensatz (MDS)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51FD6" w14:textId="77777777" w:rsidR="00B71823" w:rsidRDefault="00BE4593">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6DC91" w14:textId="77777777" w:rsidR="00234F7F" w:rsidRDefault="00BE4593">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D76D9" w14:textId="77777777" w:rsidR="000B2554" w:rsidRDefault="000B4C4F" w:rsidP="000B2554">
    <w:pPr>
      <w:pStyle w:val="Kopfzeile"/>
    </w:pPr>
    <w:r>
      <w:t>Statistische Basisprüfung Auffälligkeitskriterien: Plausibilität und Vollzähligkeit nach QSKH-RL</w:t>
    </w:r>
  </w:p>
  <w:p w14:paraId="3A056D3A" w14:textId="77777777" w:rsidR="00130B47" w:rsidRPr="00395622" w:rsidRDefault="000B4C4F" w:rsidP="00130B47">
    <w:pPr>
      <w:pStyle w:val="Kopfzeile"/>
    </w:pPr>
    <w:r>
      <w:t>16/1</w:t>
    </w:r>
    <w:r w:rsidRPr="00395622">
      <w:t xml:space="preserve"> - </w:t>
    </w:r>
    <w:r>
      <w:t>Geburtshilfe</w:t>
    </w:r>
  </w:p>
  <w:p w14:paraId="7D3C106D" w14:textId="77777777" w:rsidR="00257C02" w:rsidRDefault="000B4C4F">
    <w:pPr>
      <w:pStyle w:val="Kopfzeile"/>
    </w:pPr>
    <w:r>
      <w:t>Anhang I: Schlüssel (Spezifikation)</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E4087" w14:textId="77777777" w:rsidR="00234F7F" w:rsidRDefault="00BE4593">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6B0AD" w14:textId="77777777" w:rsidR="006B3B8A" w:rsidRDefault="00BE4593">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517AE" w14:textId="77777777" w:rsidR="006B3B8A" w:rsidRDefault="000B4C4F" w:rsidP="00482B9B">
    <w:pPr>
      <w:pStyle w:val="Kopfzeile"/>
    </w:pPr>
    <w:r w:rsidRPr="006B3B8A">
      <w:t xml:space="preserve">Statistische Basisprüfung Auffälligkeitskriterien: Plausibilität und Vollzähligkeit nach </w:t>
    </w:r>
    <w:r>
      <w:t>QSKH-RL</w:t>
    </w:r>
  </w:p>
  <w:p w14:paraId="565A72D5" w14:textId="77777777" w:rsidR="00482B9B" w:rsidRPr="00395622" w:rsidRDefault="000B4C4F" w:rsidP="00482B9B">
    <w:pPr>
      <w:pStyle w:val="Kopfzeile"/>
    </w:pPr>
    <w:r>
      <w:t>16/1</w:t>
    </w:r>
    <w:r w:rsidRPr="00395622">
      <w:t xml:space="preserve"> - </w:t>
    </w:r>
    <w:r>
      <w:t>Geburtshilfe</w:t>
    </w:r>
  </w:p>
  <w:p w14:paraId="66F442B2" w14:textId="77777777" w:rsidR="00482B9B" w:rsidRDefault="000B4C4F">
    <w:pPr>
      <w:pStyle w:val="Kopfzeile"/>
    </w:pPr>
    <w:r>
      <w:t>Anhang II: Listen</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463F3" w14:textId="77777777" w:rsidR="006B3B8A" w:rsidRDefault="00BE45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05D05" w14:textId="77777777" w:rsidR="00B71823" w:rsidRDefault="00BE4593">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933ED" w14:textId="77777777" w:rsidR="006E1197" w:rsidRDefault="00BE4593">
    <w:pPr>
      <w:pStyle w:val="Kopfzeile"/>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1046E" w14:textId="77777777" w:rsidR="00185410" w:rsidRDefault="000B4C4F" w:rsidP="00CF528F">
    <w:pPr>
      <w:pStyle w:val="Kopfzeile"/>
    </w:pPr>
    <w:r w:rsidRPr="00185410">
      <w:t xml:space="preserve">Statistische Basisprüfung Auffälligkeitskriterien: Plausibilität und Vollzähligkeit nach </w:t>
    </w:r>
    <w:r>
      <w:t>QSKH-RL</w:t>
    </w:r>
  </w:p>
  <w:p w14:paraId="3793EAC5" w14:textId="77777777" w:rsidR="00CF528F" w:rsidRPr="00395622" w:rsidRDefault="000B4C4F" w:rsidP="00CF528F">
    <w:pPr>
      <w:pStyle w:val="Kopfzeile"/>
    </w:pPr>
    <w:r>
      <w:t>16/1</w:t>
    </w:r>
    <w:r w:rsidRPr="00395622">
      <w:t xml:space="preserve"> - </w:t>
    </w:r>
    <w:r>
      <w:t>Geburtshilfe</w:t>
    </w:r>
  </w:p>
  <w:p w14:paraId="40A25651" w14:textId="77777777" w:rsidR="00CF528F" w:rsidRDefault="000B4C4F" w:rsidP="00CF528F">
    <w:pPr>
      <w:pStyle w:val="Kopfzeile"/>
      <w:tabs>
        <w:tab w:val="left" w:pos="1941"/>
      </w:tabs>
    </w:pPr>
    <w:r>
      <w:t>Anhang III: Vorberechnungen</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BF48B" w14:textId="77777777" w:rsidR="006E1197" w:rsidRDefault="00BE4593">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381BD" w14:textId="77777777" w:rsidR="008379C3" w:rsidRDefault="00BE4593">
    <w:pPr>
      <w:pStyle w:val="Kopfzeile"/>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336A" w14:textId="77777777" w:rsidR="008379C3" w:rsidRDefault="000B4C4F" w:rsidP="00102A6F">
    <w:pPr>
      <w:pStyle w:val="Kopfzeile"/>
    </w:pPr>
    <w:r w:rsidRPr="008379C3">
      <w:t xml:space="preserve">Statistische Basisprüfung Auffälligkeitskriterien: Plausibilität und Vollzähligkeit nach </w:t>
    </w:r>
    <w:r>
      <w:t>QSKH-RL</w:t>
    </w:r>
  </w:p>
  <w:p w14:paraId="52B44286" w14:textId="77777777" w:rsidR="00102A6F" w:rsidRPr="00395622" w:rsidRDefault="000B4C4F" w:rsidP="00102A6F">
    <w:pPr>
      <w:pStyle w:val="Kopfzeile"/>
    </w:pPr>
    <w:r>
      <w:t>16/1</w:t>
    </w:r>
    <w:r w:rsidRPr="00395622">
      <w:t xml:space="preserve"> - </w:t>
    </w:r>
    <w:r>
      <w:t>Geburtshilfe</w:t>
    </w:r>
  </w:p>
  <w:p w14:paraId="6868E06D" w14:textId="77777777" w:rsidR="00102A6F" w:rsidRDefault="000B4C4F">
    <w:pPr>
      <w:pStyle w:val="Kopfzeile"/>
    </w:pPr>
    <w:r>
      <w:t>Anhang IV: Funktionen</w:t>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5BC8D" w14:textId="77777777" w:rsidR="008379C3" w:rsidRDefault="00BE4593">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5BB9" w14:textId="77777777" w:rsidR="00130B47" w:rsidRPr="00395622" w:rsidRDefault="000B4C4F" w:rsidP="00130B47">
    <w:pPr>
      <w:pStyle w:val="Kopfzeile"/>
    </w:pPr>
    <w:r w:rsidRPr="009D1CE9">
      <w:t>Statistische Basisprüfung Auffälligkeitskriterien: Plausibilität und Vollzähligkeit</w:t>
    </w:r>
    <w:r>
      <w:t xml:space="preserve"> nach QSKH-RL</w:t>
    </w:r>
  </w:p>
  <w:p w14:paraId="4E5EAF4F" w14:textId="77777777" w:rsidR="00130B47" w:rsidRPr="00395622" w:rsidRDefault="000B4C4F" w:rsidP="00130B47">
    <w:pPr>
      <w:pStyle w:val="Kopfzeile"/>
    </w:pPr>
    <w:r>
      <w:t>16/1</w:t>
    </w:r>
    <w:r w:rsidRPr="00395622">
      <w:t xml:space="preserve"> - </w:t>
    </w:r>
    <w:r>
      <w:t>Geburtshilfe</w:t>
    </w:r>
  </w:p>
  <w:p w14:paraId="21784125" w14:textId="77777777" w:rsidR="00257C02" w:rsidRDefault="000B4C4F" w:rsidP="00505667">
    <w:pPr>
      <w:pStyle w:val="Kopfzeile"/>
    </w:pPr>
    <w:r w:rsidRPr="00505667">
      <w:t xml:space="preserve">Anhang V: Historie der </w:t>
    </w:r>
    <w:r w:rsidRPr="009D1CE9">
      <w:t>Auffälligkeitskriterien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146EA" w14:textId="77777777" w:rsidR="00B71823" w:rsidRDefault="000B4C4F" w:rsidP="003473BE">
    <w:pPr>
      <w:pStyle w:val="Kopfzeile"/>
    </w:pPr>
    <w:r w:rsidRPr="00B71823">
      <w:t xml:space="preserve">Statistische Basisprüfung Auffälligkeitskriterien: Plausibilität und Vollzähligkeit nach </w:t>
    </w:r>
    <w:r>
      <w:t>QSKH-RL</w:t>
    </w:r>
  </w:p>
  <w:p w14:paraId="063A4AB0" w14:textId="77777777" w:rsidR="003473BE" w:rsidRPr="00395622" w:rsidRDefault="000B4C4F" w:rsidP="003473BE">
    <w:pPr>
      <w:pStyle w:val="Kopfzeile"/>
    </w:pPr>
    <w:r>
      <w:t>16/1</w:t>
    </w:r>
    <w:r w:rsidRPr="00395622">
      <w:t xml:space="preserve"> - </w:t>
    </w:r>
    <w:r>
      <w:t>Geburtshilfe</w:t>
    </w:r>
  </w:p>
  <w:p w14:paraId="055006F3" w14:textId="77777777" w:rsidR="003473BE" w:rsidRDefault="000B4C4F">
    <w:pPr>
      <w:pStyle w:val="Kopfzeile"/>
    </w:pPr>
    <w:r>
      <w:t>850318: Angabe E-E-Zeit &lt; 3 Minuten</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43C0A" w14:textId="77777777" w:rsidR="00B71823" w:rsidRDefault="00BE4593">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36D1" w14:textId="77777777" w:rsidR="00B71823" w:rsidRDefault="00BE4593">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C18CB" w14:textId="77777777" w:rsidR="00B71823" w:rsidRDefault="000B4C4F" w:rsidP="003473BE">
    <w:pPr>
      <w:pStyle w:val="Kopfzeile"/>
    </w:pPr>
    <w:r w:rsidRPr="00B71823">
      <w:t xml:space="preserve">Statistische Basisprüfung Auffälligkeitskriterien: Plausibilität und Vollzähligkeit nach </w:t>
    </w:r>
    <w:r>
      <w:t>QSKH-RL</w:t>
    </w:r>
  </w:p>
  <w:p w14:paraId="296FFD49" w14:textId="77777777" w:rsidR="003473BE" w:rsidRPr="00395622" w:rsidRDefault="000B4C4F" w:rsidP="003473BE">
    <w:pPr>
      <w:pStyle w:val="Kopfzeile"/>
    </w:pPr>
    <w:r>
      <w:t>16/1</w:t>
    </w:r>
    <w:r w:rsidRPr="00395622">
      <w:t xml:space="preserve"> - </w:t>
    </w:r>
    <w:r>
      <w:t>Geburtshilfe</w:t>
    </w:r>
  </w:p>
  <w:p w14:paraId="4854B5AE" w14:textId="77777777" w:rsidR="003473BE" w:rsidRDefault="000B4C4F">
    <w:pPr>
      <w:pStyle w:val="Kopfzeile"/>
    </w:pPr>
    <w:r>
      <w:t>850224: Häufig fehlende Angabe des 5-Minuten-Apgar oder fehlende Angabe des Nabelarterien-pH-Wertes sowie fehlende Angabe des Base Excess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50C2" w14:textId="77777777" w:rsidR="00B71823" w:rsidRDefault="00BE459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BE676" w14:textId="77777777" w:rsidR="00B71823" w:rsidRDefault="00BE459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1CD7E" w14:textId="77777777" w:rsidR="00B71823" w:rsidRDefault="000B4C4F" w:rsidP="003473BE">
    <w:pPr>
      <w:pStyle w:val="Kopfzeile"/>
    </w:pPr>
    <w:r w:rsidRPr="00B71823">
      <w:t xml:space="preserve">Statistische Basisprüfung Auffälligkeitskriterien: Plausibilität und Vollzähligkeit nach </w:t>
    </w:r>
    <w:r>
      <w:t>QSKH-RL</w:t>
    </w:r>
  </w:p>
  <w:p w14:paraId="58C51FDB" w14:textId="77777777" w:rsidR="003473BE" w:rsidRPr="00395622" w:rsidRDefault="000B4C4F" w:rsidP="003473BE">
    <w:pPr>
      <w:pStyle w:val="Kopfzeile"/>
    </w:pPr>
    <w:r>
      <w:t>16/1</w:t>
    </w:r>
    <w:r w:rsidRPr="00395622">
      <w:t xml:space="preserve"> - </w:t>
    </w:r>
    <w:r>
      <w:t>Geburtshilfe</w:t>
    </w:r>
  </w:p>
  <w:p w14:paraId="1D640088" w14:textId="77777777" w:rsidR="003473BE" w:rsidRDefault="000B4C4F">
    <w:pPr>
      <w:pStyle w:val="Kopfzeile"/>
    </w:pPr>
    <w:r>
      <w:t>850082: Auffälligkeitskriterium zur Überdokumentation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1"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2"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13"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14"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13"/>
  </w:num>
  <w:num w:numId="7">
    <w:abstractNumId w:val="11"/>
  </w:num>
  <w:num w:numId="8">
    <w:abstractNumId w:val="8"/>
  </w:num>
  <w:num w:numId="9">
    <w:abstractNumId w:val="3"/>
  </w:num>
  <w:num w:numId="10">
    <w:abstractNumId w:val="2"/>
  </w:num>
  <w:num w:numId="11">
    <w:abstractNumId w:val="1"/>
  </w:num>
  <w:num w:numId="12">
    <w:abstractNumId w:val="0"/>
  </w:num>
  <w:num w:numId="13">
    <w:abstractNumId w:val="12"/>
  </w:num>
  <w:num w:numId="14">
    <w:abstractNumId w:val="1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A7"/>
    <w:rsid w:val="00000AD5"/>
    <w:rsid w:val="00004F03"/>
    <w:rsid w:val="000050AF"/>
    <w:rsid w:val="00006CEE"/>
    <w:rsid w:val="00011DAE"/>
    <w:rsid w:val="0001706E"/>
    <w:rsid w:val="000209DE"/>
    <w:rsid w:val="00022ED8"/>
    <w:rsid w:val="0002728E"/>
    <w:rsid w:val="000342BC"/>
    <w:rsid w:val="000372A6"/>
    <w:rsid w:val="00040F0B"/>
    <w:rsid w:val="00063AE5"/>
    <w:rsid w:val="00064E0D"/>
    <w:rsid w:val="00073B32"/>
    <w:rsid w:val="00077E69"/>
    <w:rsid w:val="000846A6"/>
    <w:rsid w:val="00091365"/>
    <w:rsid w:val="000931EA"/>
    <w:rsid w:val="00094187"/>
    <w:rsid w:val="000A2B61"/>
    <w:rsid w:val="000A5D8D"/>
    <w:rsid w:val="000B4C4F"/>
    <w:rsid w:val="000C3FBF"/>
    <w:rsid w:val="000C6ECB"/>
    <w:rsid w:val="000D6203"/>
    <w:rsid w:val="000F3DAF"/>
    <w:rsid w:val="000F4A90"/>
    <w:rsid w:val="00104856"/>
    <w:rsid w:val="0011160C"/>
    <w:rsid w:val="001154F1"/>
    <w:rsid w:val="00117941"/>
    <w:rsid w:val="001218DD"/>
    <w:rsid w:val="00122AF7"/>
    <w:rsid w:val="00124C40"/>
    <w:rsid w:val="001278EC"/>
    <w:rsid w:val="0013447F"/>
    <w:rsid w:val="00141393"/>
    <w:rsid w:val="001439BA"/>
    <w:rsid w:val="0014487D"/>
    <w:rsid w:val="001465A3"/>
    <w:rsid w:val="00151D32"/>
    <w:rsid w:val="001556F6"/>
    <w:rsid w:val="00155F18"/>
    <w:rsid w:val="00157A9E"/>
    <w:rsid w:val="00170464"/>
    <w:rsid w:val="00181773"/>
    <w:rsid w:val="00184DFA"/>
    <w:rsid w:val="00194DB5"/>
    <w:rsid w:val="001957B2"/>
    <w:rsid w:val="001A1DB1"/>
    <w:rsid w:val="001C48A5"/>
    <w:rsid w:val="001D39A2"/>
    <w:rsid w:val="001E1BB8"/>
    <w:rsid w:val="001E26AA"/>
    <w:rsid w:val="001F60D4"/>
    <w:rsid w:val="00200434"/>
    <w:rsid w:val="002010B6"/>
    <w:rsid w:val="00204D26"/>
    <w:rsid w:val="00212AA3"/>
    <w:rsid w:val="00216264"/>
    <w:rsid w:val="0022491B"/>
    <w:rsid w:val="00225638"/>
    <w:rsid w:val="00226D53"/>
    <w:rsid w:val="00233D0D"/>
    <w:rsid w:val="00237948"/>
    <w:rsid w:val="00240927"/>
    <w:rsid w:val="00244FD1"/>
    <w:rsid w:val="00245B31"/>
    <w:rsid w:val="00253274"/>
    <w:rsid w:val="00263FEB"/>
    <w:rsid w:val="002741BB"/>
    <w:rsid w:val="0027714A"/>
    <w:rsid w:val="00283AE3"/>
    <w:rsid w:val="00285283"/>
    <w:rsid w:val="00294FDB"/>
    <w:rsid w:val="0029756D"/>
    <w:rsid w:val="002B1243"/>
    <w:rsid w:val="002B1896"/>
    <w:rsid w:val="002B2834"/>
    <w:rsid w:val="002B757E"/>
    <w:rsid w:val="002C3DE4"/>
    <w:rsid w:val="002D2D7A"/>
    <w:rsid w:val="002D5382"/>
    <w:rsid w:val="002E1CCF"/>
    <w:rsid w:val="002F43A1"/>
    <w:rsid w:val="002F79C2"/>
    <w:rsid w:val="002F7B00"/>
    <w:rsid w:val="0030236B"/>
    <w:rsid w:val="00305E7E"/>
    <w:rsid w:val="003078CA"/>
    <w:rsid w:val="003178D7"/>
    <w:rsid w:val="00317A08"/>
    <w:rsid w:val="003201A4"/>
    <w:rsid w:val="003235B9"/>
    <w:rsid w:val="00325EDE"/>
    <w:rsid w:val="00330DE7"/>
    <w:rsid w:val="00336488"/>
    <w:rsid w:val="003434D2"/>
    <w:rsid w:val="00346988"/>
    <w:rsid w:val="0035463B"/>
    <w:rsid w:val="0036275C"/>
    <w:rsid w:val="00366907"/>
    <w:rsid w:val="003768C0"/>
    <w:rsid w:val="003813F1"/>
    <w:rsid w:val="003949CC"/>
    <w:rsid w:val="00395622"/>
    <w:rsid w:val="00396E52"/>
    <w:rsid w:val="003B1E57"/>
    <w:rsid w:val="003E1627"/>
    <w:rsid w:val="003F53C4"/>
    <w:rsid w:val="003F582B"/>
    <w:rsid w:val="0040096B"/>
    <w:rsid w:val="0040287B"/>
    <w:rsid w:val="00407D3A"/>
    <w:rsid w:val="00420AB0"/>
    <w:rsid w:val="004213A8"/>
    <w:rsid w:val="00423ABA"/>
    <w:rsid w:val="00424A6D"/>
    <w:rsid w:val="004336C0"/>
    <w:rsid w:val="00435CC5"/>
    <w:rsid w:val="004444FB"/>
    <w:rsid w:val="00446066"/>
    <w:rsid w:val="00472089"/>
    <w:rsid w:val="004755BD"/>
    <w:rsid w:val="004802C5"/>
    <w:rsid w:val="00483FB3"/>
    <w:rsid w:val="00487A96"/>
    <w:rsid w:val="00495474"/>
    <w:rsid w:val="004A3696"/>
    <w:rsid w:val="004A629C"/>
    <w:rsid w:val="004D2DAB"/>
    <w:rsid w:val="004D5033"/>
    <w:rsid w:val="004D7CB1"/>
    <w:rsid w:val="004F43CC"/>
    <w:rsid w:val="004F5502"/>
    <w:rsid w:val="00503242"/>
    <w:rsid w:val="00504D7B"/>
    <w:rsid w:val="00507D67"/>
    <w:rsid w:val="00526AA5"/>
    <w:rsid w:val="00526FC5"/>
    <w:rsid w:val="00530E4B"/>
    <w:rsid w:val="005316AC"/>
    <w:rsid w:val="00531763"/>
    <w:rsid w:val="00534D2D"/>
    <w:rsid w:val="00540575"/>
    <w:rsid w:val="00540F4D"/>
    <w:rsid w:val="00543BD3"/>
    <w:rsid w:val="005455FC"/>
    <w:rsid w:val="005535E4"/>
    <w:rsid w:val="0055486F"/>
    <w:rsid w:val="00574516"/>
    <w:rsid w:val="005902AE"/>
    <w:rsid w:val="005937F2"/>
    <w:rsid w:val="00594E53"/>
    <w:rsid w:val="0059752F"/>
    <w:rsid w:val="00597660"/>
    <w:rsid w:val="005A472B"/>
    <w:rsid w:val="005C459B"/>
    <w:rsid w:val="005C6465"/>
    <w:rsid w:val="005D7D0D"/>
    <w:rsid w:val="005E5356"/>
    <w:rsid w:val="005F7087"/>
    <w:rsid w:val="00600456"/>
    <w:rsid w:val="00600E5C"/>
    <w:rsid w:val="0061058F"/>
    <w:rsid w:val="00615D8F"/>
    <w:rsid w:val="0062142C"/>
    <w:rsid w:val="00621586"/>
    <w:rsid w:val="00627DEA"/>
    <w:rsid w:val="0063029F"/>
    <w:rsid w:val="00632911"/>
    <w:rsid w:val="006340C0"/>
    <w:rsid w:val="00634416"/>
    <w:rsid w:val="00657018"/>
    <w:rsid w:val="00664DCE"/>
    <w:rsid w:val="00671116"/>
    <w:rsid w:val="00672ED8"/>
    <w:rsid w:val="00690DE5"/>
    <w:rsid w:val="006915BE"/>
    <w:rsid w:val="00695BB4"/>
    <w:rsid w:val="00695CCB"/>
    <w:rsid w:val="006B0DE1"/>
    <w:rsid w:val="006C2C79"/>
    <w:rsid w:val="006D08D6"/>
    <w:rsid w:val="006D1B0D"/>
    <w:rsid w:val="006D342F"/>
    <w:rsid w:val="006D7329"/>
    <w:rsid w:val="006E041B"/>
    <w:rsid w:val="006E1B52"/>
    <w:rsid w:val="006E7642"/>
    <w:rsid w:val="006F1DC0"/>
    <w:rsid w:val="00703722"/>
    <w:rsid w:val="00706FB3"/>
    <w:rsid w:val="00733F16"/>
    <w:rsid w:val="00740CF4"/>
    <w:rsid w:val="007423E6"/>
    <w:rsid w:val="00762C12"/>
    <w:rsid w:val="00763A10"/>
    <w:rsid w:val="00766E72"/>
    <w:rsid w:val="00773E77"/>
    <w:rsid w:val="00776B16"/>
    <w:rsid w:val="00777F20"/>
    <w:rsid w:val="007852CD"/>
    <w:rsid w:val="00794EA3"/>
    <w:rsid w:val="007A1430"/>
    <w:rsid w:val="007A1871"/>
    <w:rsid w:val="007A4D8F"/>
    <w:rsid w:val="007E3CB0"/>
    <w:rsid w:val="007F19BC"/>
    <w:rsid w:val="007F391D"/>
    <w:rsid w:val="00814142"/>
    <w:rsid w:val="008212E1"/>
    <w:rsid w:val="008213C9"/>
    <w:rsid w:val="00825143"/>
    <w:rsid w:val="00826D45"/>
    <w:rsid w:val="0082738F"/>
    <w:rsid w:val="00837740"/>
    <w:rsid w:val="00847C50"/>
    <w:rsid w:val="00851A4F"/>
    <w:rsid w:val="00856E8A"/>
    <w:rsid w:val="008744E9"/>
    <w:rsid w:val="00874BF5"/>
    <w:rsid w:val="00877164"/>
    <w:rsid w:val="008806F8"/>
    <w:rsid w:val="00890EE0"/>
    <w:rsid w:val="00891031"/>
    <w:rsid w:val="008C0DED"/>
    <w:rsid w:val="008C14C3"/>
    <w:rsid w:val="008C2491"/>
    <w:rsid w:val="008D3E15"/>
    <w:rsid w:val="008D563B"/>
    <w:rsid w:val="008E26D3"/>
    <w:rsid w:val="008E66DD"/>
    <w:rsid w:val="008F072E"/>
    <w:rsid w:val="008F5683"/>
    <w:rsid w:val="008F72B0"/>
    <w:rsid w:val="00900D86"/>
    <w:rsid w:val="00903597"/>
    <w:rsid w:val="00905AE4"/>
    <w:rsid w:val="009069A3"/>
    <w:rsid w:val="00907B99"/>
    <w:rsid w:val="00912EA6"/>
    <w:rsid w:val="00921EF5"/>
    <w:rsid w:val="00924803"/>
    <w:rsid w:val="00933D77"/>
    <w:rsid w:val="00951238"/>
    <w:rsid w:val="00957572"/>
    <w:rsid w:val="009667A5"/>
    <w:rsid w:val="00973880"/>
    <w:rsid w:val="0097713B"/>
    <w:rsid w:val="00991B57"/>
    <w:rsid w:val="00994527"/>
    <w:rsid w:val="00997B10"/>
    <w:rsid w:val="00997C06"/>
    <w:rsid w:val="009A1EA9"/>
    <w:rsid w:val="009B1B9E"/>
    <w:rsid w:val="009B23BC"/>
    <w:rsid w:val="009C2460"/>
    <w:rsid w:val="009C4FBF"/>
    <w:rsid w:val="009D16ED"/>
    <w:rsid w:val="009D42B4"/>
    <w:rsid w:val="009D5A2A"/>
    <w:rsid w:val="009E2509"/>
    <w:rsid w:val="009E7BD0"/>
    <w:rsid w:val="009F2AFF"/>
    <w:rsid w:val="009F2E99"/>
    <w:rsid w:val="009F5178"/>
    <w:rsid w:val="00A000B3"/>
    <w:rsid w:val="00A0133C"/>
    <w:rsid w:val="00A0247B"/>
    <w:rsid w:val="00A11A9A"/>
    <w:rsid w:val="00A157EB"/>
    <w:rsid w:val="00A1665F"/>
    <w:rsid w:val="00A201D0"/>
    <w:rsid w:val="00A25738"/>
    <w:rsid w:val="00A2667B"/>
    <w:rsid w:val="00A3288C"/>
    <w:rsid w:val="00A36417"/>
    <w:rsid w:val="00A42285"/>
    <w:rsid w:val="00A65527"/>
    <w:rsid w:val="00AA0402"/>
    <w:rsid w:val="00AA2FEF"/>
    <w:rsid w:val="00AA46F0"/>
    <w:rsid w:val="00AC5FD9"/>
    <w:rsid w:val="00AE0569"/>
    <w:rsid w:val="00B051DE"/>
    <w:rsid w:val="00B063DC"/>
    <w:rsid w:val="00B12D95"/>
    <w:rsid w:val="00B14A22"/>
    <w:rsid w:val="00B22FFB"/>
    <w:rsid w:val="00B24C64"/>
    <w:rsid w:val="00B26994"/>
    <w:rsid w:val="00B36112"/>
    <w:rsid w:val="00B40F27"/>
    <w:rsid w:val="00B437A3"/>
    <w:rsid w:val="00B47424"/>
    <w:rsid w:val="00B47489"/>
    <w:rsid w:val="00B5143C"/>
    <w:rsid w:val="00B516B7"/>
    <w:rsid w:val="00B61F1D"/>
    <w:rsid w:val="00B73389"/>
    <w:rsid w:val="00B75010"/>
    <w:rsid w:val="00B75173"/>
    <w:rsid w:val="00BA131C"/>
    <w:rsid w:val="00BB1098"/>
    <w:rsid w:val="00BB12B2"/>
    <w:rsid w:val="00BB1B8A"/>
    <w:rsid w:val="00BB5866"/>
    <w:rsid w:val="00BC1172"/>
    <w:rsid w:val="00BC755A"/>
    <w:rsid w:val="00BD05A4"/>
    <w:rsid w:val="00BD4230"/>
    <w:rsid w:val="00BE4593"/>
    <w:rsid w:val="00BE6528"/>
    <w:rsid w:val="00BE7A40"/>
    <w:rsid w:val="00BF0354"/>
    <w:rsid w:val="00BF0731"/>
    <w:rsid w:val="00BF427B"/>
    <w:rsid w:val="00BF4A3A"/>
    <w:rsid w:val="00C0693B"/>
    <w:rsid w:val="00C1324C"/>
    <w:rsid w:val="00C13293"/>
    <w:rsid w:val="00C13866"/>
    <w:rsid w:val="00C22242"/>
    <w:rsid w:val="00C36E06"/>
    <w:rsid w:val="00C40514"/>
    <w:rsid w:val="00C440D3"/>
    <w:rsid w:val="00C5013E"/>
    <w:rsid w:val="00C5795C"/>
    <w:rsid w:val="00C7786E"/>
    <w:rsid w:val="00C80ADF"/>
    <w:rsid w:val="00C90FC2"/>
    <w:rsid w:val="00CA0E88"/>
    <w:rsid w:val="00CA1189"/>
    <w:rsid w:val="00CA26CE"/>
    <w:rsid w:val="00CC28ED"/>
    <w:rsid w:val="00CD505F"/>
    <w:rsid w:val="00CD7417"/>
    <w:rsid w:val="00CF64C6"/>
    <w:rsid w:val="00D10FC6"/>
    <w:rsid w:val="00D179F6"/>
    <w:rsid w:val="00D31DE2"/>
    <w:rsid w:val="00D42750"/>
    <w:rsid w:val="00D45CCD"/>
    <w:rsid w:val="00D46712"/>
    <w:rsid w:val="00D47AA6"/>
    <w:rsid w:val="00D6220A"/>
    <w:rsid w:val="00D646FB"/>
    <w:rsid w:val="00D77014"/>
    <w:rsid w:val="00D8166B"/>
    <w:rsid w:val="00D93C07"/>
    <w:rsid w:val="00D977F5"/>
    <w:rsid w:val="00DA11E3"/>
    <w:rsid w:val="00DA4AE2"/>
    <w:rsid w:val="00DA53FE"/>
    <w:rsid w:val="00DB2828"/>
    <w:rsid w:val="00DC21BF"/>
    <w:rsid w:val="00DD0EB0"/>
    <w:rsid w:val="00DD19F1"/>
    <w:rsid w:val="00DE2DD7"/>
    <w:rsid w:val="00DE4A5C"/>
    <w:rsid w:val="00DE64C3"/>
    <w:rsid w:val="00DF043D"/>
    <w:rsid w:val="00DF5713"/>
    <w:rsid w:val="00E02088"/>
    <w:rsid w:val="00E054D4"/>
    <w:rsid w:val="00E16EFB"/>
    <w:rsid w:val="00E22C76"/>
    <w:rsid w:val="00E25091"/>
    <w:rsid w:val="00E27C63"/>
    <w:rsid w:val="00E52612"/>
    <w:rsid w:val="00E629F9"/>
    <w:rsid w:val="00E67E55"/>
    <w:rsid w:val="00E76131"/>
    <w:rsid w:val="00E85FB6"/>
    <w:rsid w:val="00E8678E"/>
    <w:rsid w:val="00E86873"/>
    <w:rsid w:val="00E95DA4"/>
    <w:rsid w:val="00EA3C64"/>
    <w:rsid w:val="00EA3DFA"/>
    <w:rsid w:val="00EA59BA"/>
    <w:rsid w:val="00EB34B5"/>
    <w:rsid w:val="00EB4699"/>
    <w:rsid w:val="00EB5014"/>
    <w:rsid w:val="00EB62BE"/>
    <w:rsid w:val="00EC60D3"/>
    <w:rsid w:val="00EC7661"/>
    <w:rsid w:val="00ED74ED"/>
    <w:rsid w:val="00EE05F9"/>
    <w:rsid w:val="00EE5A48"/>
    <w:rsid w:val="00F015A9"/>
    <w:rsid w:val="00F0205F"/>
    <w:rsid w:val="00F02873"/>
    <w:rsid w:val="00F03E5D"/>
    <w:rsid w:val="00F06DED"/>
    <w:rsid w:val="00F0792F"/>
    <w:rsid w:val="00F131F4"/>
    <w:rsid w:val="00F21B3B"/>
    <w:rsid w:val="00F236F0"/>
    <w:rsid w:val="00F2470B"/>
    <w:rsid w:val="00F266D4"/>
    <w:rsid w:val="00F3034E"/>
    <w:rsid w:val="00F32193"/>
    <w:rsid w:val="00F335D9"/>
    <w:rsid w:val="00F351E5"/>
    <w:rsid w:val="00F362FF"/>
    <w:rsid w:val="00F42211"/>
    <w:rsid w:val="00F4552F"/>
    <w:rsid w:val="00F46B13"/>
    <w:rsid w:val="00F52096"/>
    <w:rsid w:val="00F53044"/>
    <w:rsid w:val="00F5508E"/>
    <w:rsid w:val="00F62775"/>
    <w:rsid w:val="00F62B2A"/>
    <w:rsid w:val="00F71F6B"/>
    <w:rsid w:val="00F75ABC"/>
    <w:rsid w:val="00F80A57"/>
    <w:rsid w:val="00FA0B5A"/>
    <w:rsid w:val="00FA3943"/>
    <w:rsid w:val="00FB7D7D"/>
    <w:rsid w:val="00FC169C"/>
    <w:rsid w:val="00FC712D"/>
    <w:rsid w:val="00FD3B25"/>
    <w:rsid w:val="00FD4311"/>
    <w:rsid w:val="00FD46DC"/>
    <w:rsid w:val="00FE14B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3880"/>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5"/>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5"/>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5"/>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5"/>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1"/>
      </w:numPr>
      <w:contextualSpacing/>
    </w:pPr>
  </w:style>
  <w:style w:type="paragraph" w:styleId="Aufzhlungszeichen2">
    <w:name w:val="List Bullet 2"/>
    <w:basedOn w:val="Standard"/>
    <w:uiPriority w:val="99"/>
    <w:semiHidden/>
    <w:unhideWhenUsed/>
    <w:rsid w:val="00973880"/>
    <w:pPr>
      <w:numPr>
        <w:numId w:val="2"/>
      </w:numPr>
      <w:tabs>
        <w:tab w:val="clear" w:pos="643"/>
        <w:tab w:val="num" w:pos="360"/>
      </w:tabs>
      <w:contextualSpacing/>
    </w:pPr>
  </w:style>
  <w:style w:type="paragraph" w:styleId="Aufzhlungszeichen3">
    <w:name w:val="List Bullet 3"/>
    <w:basedOn w:val="Standard"/>
    <w:uiPriority w:val="99"/>
    <w:semiHidden/>
    <w:unhideWhenUsed/>
    <w:rsid w:val="00973880"/>
    <w:pPr>
      <w:numPr>
        <w:numId w:val="3"/>
      </w:numPr>
      <w:tabs>
        <w:tab w:val="clear" w:pos="926"/>
        <w:tab w:val="num" w:pos="360"/>
      </w:tabs>
      <w:contextualSpacing/>
    </w:pPr>
  </w:style>
  <w:style w:type="paragraph" w:styleId="Aufzhlungszeichen4">
    <w:name w:val="List Bullet 4"/>
    <w:basedOn w:val="Standard"/>
    <w:uiPriority w:val="99"/>
    <w:semiHidden/>
    <w:unhideWhenUsed/>
    <w:rsid w:val="00973880"/>
    <w:pPr>
      <w:numPr>
        <w:numId w:val="4"/>
      </w:numPr>
      <w:contextualSpacing/>
    </w:pPr>
  </w:style>
  <w:style w:type="paragraph" w:styleId="Aufzhlungszeichen5">
    <w:name w:val="List Bullet 5"/>
    <w:basedOn w:val="Standard"/>
    <w:uiPriority w:val="99"/>
    <w:semiHidden/>
    <w:unhideWhenUsed/>
    <w:rsid w:val="00973880"/>
    <w:pPr>
      <w:numPr>
        <w:numId w:val="5"/>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7"/>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6"/>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6"/>
      </w:numPr>
    </w:pPr>
  </w:style>
  <w:style w:type="numbering" w:customStyle="1" w:styleId="ListeIQTIGPunkte">
    <w:name w:val="Liste_IQTIG_Punkte"/>
    <w:uiPriority w:val="99"/>
    <w:rsid w:val="00973880"/>
    <w:pPr>
      <w:numPr>
        <w:numId w:val="7"/>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8"/>
      </w:numPr>
      <w:contextualSpacing/>
    </w:pPr>
  </w:style>
  <w:style w:type="paragraph" w:styleId="Listennummer2">
    <w:name w:val="List Number 2"/>
    <w:basedOn w:val="Standard"/>
    <w:uiPriority w:val="99"/>
    <w:semiHidden/>
    <w:unhideWhenUsed/>
    <w:rsid w:val="00973880"/>
    <w:pPr>
      <w:numPr>
        <w:numId w:val="9"/>
      </w:numPr>
      <w:contextualSpacing/>
    </w:pPr>
  </w:style>
  <w:style w:type="paragraph" w:styleId="Listennummer3">
    <w:name w:val="List Number 3"/>
    <w:basedOn w:val="Standard"/>
    <w:uiPriority w:val="99"/>
    <w:semiHidden/>
    <w:unhideWhenUsed/>
    <w:rsid w:val="00973880"/>
    <w:pPr>
      <w:numPr>
        <w:numId w:val="10"/>
      </w:numPr>
      <w:contextualSpacing/>
    </w:pPr>
  </w:style>
  <w:style w:type="paragraph" w:styleId="Listennummer4">
    <w:name w:val="List Number 4"/>
    <w:basedOn w:val="Standard"/>
    <w:uiPriority w:val="99"/>
    <w:semiHidden/>
    <w:unhideWhenUsed/>
    <w:rsid w:val="00973880"/>
    <w:pPr>
      <w:numPr>
        <w:numId w:val="11"/>
      </w:numPr>
      <w:contextualSpacing/>
    </w:pPr>
  </w:style>
  <w:style w:type="paragraph" w:styleId="Listennummer5">
    <w:name w:val="List Number 5"/>
    <w:basedOn w:val="Standard"/>
    <w:uiPriority w:val="99"/>
    <w:semiHidden/>
    <w:unhideWhenUsed/>
    <w:rsid w:val="00973880"/>
    <w:pPr>
      <w:numPr>
        <w:numId w:val="12"/>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4"/>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3"/>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3"/>
      </w:numPr>
    </w:pPr>
  </w:style>
  <w:style w:type="numbering" w:customStyle="1" w:styleId="TabellenlisteIQTIGPunkte">
    <w:name w:val="Tabellenliste_IQTIG_Punkte"/>
    <w:uiPriority w:val="99"/>
    <w:rsid w:val="00973880"/>
    <w:pPr>
      <w:numPr>
        <w:numId w:val="14"/>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5"/>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StandardImpressumkeineSilbentrennung">
    <w:name w:val="Standard_Impressum + keine Silbentrennung"/>
    <w:basedOn w:val="StandardImpressum"/>
    <w:qFormat/>
    <w:rsid w:val="00DB2828"/>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9035">
      <w:bodyDiv w:val="1"/>
      <w:marLeft w:val="0"/>
      <w:marRight w:val="0"/>
      <w:marTop w:val="0"/>
      <w:marBottom w:val="0"/>
      <w:divBdr>
        <w:top w:val="none" w:sz="0" w:space="0" w:color="auto"/>
        <w:left w:val="none" w:sz="0" w:space="0" w:color="auto"/>
        <w:bottom w:val="none" w:sz="0" w:space="0" w:color="auto"/>
        <w:right w:val="none" w:sz="0" w:space="0" w:color="auto"/>
      </w:divBdr>
    </w:div>
    <w:div w:id="1388381178">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3.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header" Target="header22.xml"/><Relationship Id="rId58" Type="http://schemas.openxmlformats.org/officeDocument/2006/relationships/footer" Target="footer2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footer" Target="footer23.xml"/><Relationship Id="rId61" Type="http://schemas.openxmlformats.org/officeDocument/2006/relationships/header" Target="header26.xml"/><Relationship Id="rId10" Type="http://schemas.openxmlformats.org/officeDocument/2006/relationships/hyperlink" Target="mailto:verfahrenssupport@iqtig.org" TargetMode="Externa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footer" Target="footer21.xml"/><Relationship Id="rId60" Type="http://schemas.openxmlformats.org/officeDocument/2006/relationships/footer" Target="footer25.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header" Target="header24.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0.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footer" Target="footer18.xml"/><Relationship Id="rId59"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193EAC6-B85B-4BAF-93F1-7837C8D1AA6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E15A81F-8DF8-4EE4-8B7D-1AD8E9BF8151}">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1937</Words>
  <Characters>12204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16/1 - Statistische Basisprüfung Auffälligkeitskriterien: Plausibilität und Vollzähligkeit nach QSKH-RL für das Erfassungsjahr 2019</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2020-04-29T07:45:00Z</dcterms:modified>
</cp:coreProperties>
</file>